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25F8" w:rsidRPr="00BB646E" w:rsidRDefault="00BB646E" w:rsidP="00BB646E">
      <w:pPr>
        <w:jc w:val="center"/>
        <w:rPr>
          <w:sz w:val="28"/>
          <w:szCs w:val="28"/>
        </w:rPr>
      </w:pPr>
      <w:r w:rsidRPr="0005357C">
        <w:rPr>
          <w:noProof/>
        </w:rPr>
        <w:object w:dxaOrig="721" w:dyaOrig="92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.85pt;height:51pt" o:ole="" o:preferrelative="f" fillcolor="window">
            <v:imagedata r:id="rId8" o:title=""/>
            <o:lock v:ext="edit" aspectratio="f"/>
          </v:shape>
          <o:OLEObject Type="Embed" ProgID="Word.Picture.8" ShapeID="_x0000_i1025" DrawAspect="Content" ObjectID="_1509362117" r:id="rId9"/>
        </w:object>
      </w:r>
    </w:p>
    <w:p w:rsidR="006125F8" w:rsidRPr="00A30667" w:rsidDel="00BB646E" w:rsidRDefault="006125F8" w:rsidP="006125F8">
      <w:pPr>
        <w:spacing w:line="40" w:lineRule="exact"/>
        <w:rPr>
          <w:del w:id="0" w:author="N.Korchoha" w:date="2015-10-12T14:50:00Z"/>
          <w:strike/>
          <w:sz w:val="28"/>
          <w:szCs w:val="28"/>
          <w:highlight w:val="cyan"/>
        </w:rPr>
      </w:pPr>
    </w:p>
    <w:p w:rsidR="006125F8" w:rsidRPr="006A2CBD" w:rsidRDefault="006125F8" w:rsidP="006125F8">
      <w:pPr>
        <w:keepNext/>
        <w:jc w:val="center"/>
        <w:outlineLvl w:val="0"/>
        <w:rPr>
          <w:b/>
          <w:bCs/>
          <w:kern w:val="32"/>
          <w:sz w:val="32"/>
          <w:szCs w:val="32"/>
          <w:lang w:eastAsia="uk-UA"/>
        </w:rPr>
      </w:pPr>
      <w:r w:rsidRPr="006A2CBD">
        <w:rPr>
          <w:b/>
          <w:bCs/>
          <w:kern w:val="32"/>
          <w:sz w:val="32"/>
          <w:szCs w:val="32"/>
          <w:lang w:eastAsia="uk-UA"/>
        </w:rPr>
        <w:t>ДЕРЖАВНА СЛУЖБА СТАТИСТИКИ УКРАЇНИ</w:t>
      </w:r>
    </w:p>
    <w:p w:rsidR="006125F8" w:rsidRPr="006A2CBD" w:rsidRDefault="006125F8" w:rsidP="006125F8">
      <w:pPr>
        <w:jc w:val="center"/>
        <w:rPr>
          <w:b/>
          <w:sz w:val="28"/>
          <w:szCs w:val="28"/>
        </w:rPr>
      </w:pPr>
      <w:r w:rsidRPr="006A2CBD">
        <w:rPr>
          <w:b/>
          <w:sz w:val="28"/>
          <w:szCs w:val="28"/>
        </w:rPr>
        <w:t>(Держстат)</w:t>
      </w:r>
    </w:p>
    <w:p w:rsidR="006125F8" w:rsidRDefault="006125F8" w:rsidP="006125F8">
      <w:pPr>
        <w:pStyle w:val="Default"/>
        <w:ind w:left="5940"/>
        <w:rPr>
          <w:sz w:val="28"/>
          <w:szCs w:val="28"/>
          <w:lang w:val="ru-RU"/>
        </w:rPr>
      </w:pPr>
    </w:p>
    <w:p w:rsidR="006125F8" w:rsidRPr="004D34FA" w:rsidRDefault="006125F8" w:rsidP="006125F8">
      <w:pPr>
        <w:pStyle w:val="Default"/>
        <w:ind w:left="5940"/>
        <w:rPr>
          <w:sz w:val="28"/>
          <w:szCs w:val="28"/>
          <w:lang w:val="ru-RU"/>
        </w:rPr>
      </w:pPr>
    </w:p>
    <w:p w:rsidR="006125F8" w:rsidRPr="00433C9B" w:rsidRDefault="006125F8" w:rsidP="006125F8">
      <w:pPr>
        <w:pStyle w:val="Default"/>
        <w:ind w:left="5954" w:hanging="14"/>
        <w:rPr>
          <w:sz w:val="28"/>
          <w:szCs w:val="28"/>
        </w:rPr>
      </w:pPr>
      <w:r w:rsidRPr="00433C9B">
        <w:rPr>
          <w:sz w:val="28"/>
          <w:szCs w:val="28"/>
        </w:rPr>
        <w:t xml:space="preserve">ЗАТВЕРДЖЕНО </w:t>
      </w:r>
    </w:p>
    <w:p w:rsidR="006125F8" w:rsidRPr="00433C9B" w:rsidRDefault="006125F8" w:rsidP="006125F8">
      <w:pPr>
        <w:pStyle w:val="Default"/>
        <w:ind w:left="5940"/>
        <w:rPr>
          <w:sz w:val="28"/>
          <w:szCs w:val="28"/>
        </w:rPr>
      </w:pPr>
    </w:p>
    <w:p w:rsidR="006125F8" w:rsidRPr="00433C9B" w:rsidRDefault="006125F8" w:rsidP="006125F8">
      <w:pPr>
        <w:pStyle w:val="Default"/>
        <w:ind w:left="5940"/>
        <w:rPr>
          <w:sz w:val="28"/>
          <w:szCs w:val="28"/>
        </w:rPr>
      </w:pPr>
      <w:r w:rsidRPr="00433C9B">
        <w:rPr>
          <w:sz w:val="28"/>
          <w:szCs w:val="28"/>
        </w:rPr>
        <w:t xml:space="preserve">Наказ Державної служби </w:t>
      </w:r>
    </w:p>
    <w:p w:rsidR="006125F8" w:rsidRPr="00433C9B" w:rsidRDefault="006125F8" w:rsidP="006125F8">
      <w:pPr>
        <w:pStyle w:val="Default"/>
        <w:ind w:left="5940"/>
        <w:rPr>
          <w:sz w:val="28"/>
          <w:szCs w:val="28"/>
        </w:rPr>
      </w:pPr>
      <w:r w:rsidRPr="00433C9B">
        <w:rPr>
          <w:sz w:val="28"/>
          <w:szCs w:val="28"/>
        </w:rPr>
        <w:t xml:space="preserve">статистики України </w:t>
      </w:r>
    </w:p>
    <w:p w:rsidR="006125F8" w:rsidRPr="00433C9B" w:rsidRDefault="006125F8" w:rsidP="006125F8">
      <w:pPr>
        <w:autoSpaceDE w:val="0"/>
        <w:autoSpaceDN w:val="0"/>
        <w:adjustRightInd w:val="0"/>
        <w:ind w:left="5940"/>
        <w:jc w:val="both"/>
        <w:rPr>
          <w:color w:val="000000"/>
          <w:sz w:val="28"/>
          <w:szCs w:val="28"/>
          <w:lang w:eastAsia="uk-UA"/>
        </w:rPr>
      </w:pPr>
    </w:p>
    <w:p w:rsidR="006125F8" w:rsidRPr="005E3A30" w:rsidRDefault="005E3A30" w:rsidP="006125F8">
      <w:pPr>
        <w:autoSpaceDE w:val="0"/>
        <w:autoSpaceDN w:val="0"/>
        <w:adjustRightInd w:val="0"/>
        <w:ind w:left="5954"/>
        <w:jc w:val="both"/>
        <w:rPr>
          <w:color w:val="000000"/>
          <w:sz w:val="28"/>
          <w:szCs w:val="28"/>
          <w:u w:val="single"/>
          <w:lang w:val="en-US" w:eastAsia="uk-UA"/>
        </w:rPr>
      </w:pPr>
      <w:r w:rsidRPr="005E3A30">
        <w:rPr>
          <w:color w:val="000000"/>
          <w:sz w:val="28"/>
          <w:szCs w:val="28"/>
          <w:u w:val="single"/>
          <w:lang w:eastAsia="uk-UA"/>
        </w:rPr>
        <w:t>16.11.</w:t>
      </w:r>
      <w:r w:rsidRPr="005E3A30">
        <w:rPr>
          <w:color w:val="000000"/>
          <w:sz w:val="28"/>
          <w:szCs w:val="28"/>
          <w:u w:val="single"/>
          <w:lang w:val="en-US" w:eastAsia="uk-UA"/>
        </w:rPr>
        <w:t>2015</w:t>
      </w:r>
      <w:r>
        <w:rPr>
          <w:color w:val="000000"/>
          <w:sz w:val="28"/>
          <w:szCs w:val="28"/>
          <w:lang w:val="en-US" w:eastAsia="uk-UA"/>
        </w:rPr>
        <w:t xml:space="preserve"> </w:t>
      </w:r>
      <w:r w:rsidR="006125F8" w:rsidRPr="00433C9B">
        <w:rPr>
          <w:color w:val="000000"/>
          <w:sz w:val="28"/>
          <w:szCs w:val="28"/>
          <w:lang w:eastAsia="uk-UA"/>
        </w:rPr>
        <w:t xml:space="preserve"> № </w:t>
      </w:r>
      <w:r w:rsidRPr="005E3A30">
        <w:rPr>
          <w:color w:val="000000"/>
          <w:sz w:val="28"/>
          <w:szCs w:val="28"/>
          <w:u w:val="single"/>
          <w:lang w:val="en-US" w:eastAsia="uk-UA"/>
        </w:rPr>
        <w:t>330</w:t>
      </w:r>
    </w:p>
    <w:p w:rsidR="006D5FFD" w:rsidRPr="006125F8" w:rsidRDefault="006D5FFD" w:rsidP="006D5FFD">
      <w:pPr>
        <w:pStyle w:val="ac"/>
        <w:spacing w:after="480"/>
        <w:ind w:firstLine="567"/>
        <w:rPr>
          <w:rFonts w:ascii="Times New Roman CYR" w:hAnsi="Times New Roman CYR"/>
          <w:lang w:val="ru-RU"/>
        </w:rPr>
      </w:pPr>
    </w:p>
    <w:p w:rsidR="006D5FFD" w:rsidRDefault="006D5FFD" w:rsidP="00F27871">
      <w:pPr>
        <w:pStyle w:val="ac"/>
        <w:spacing w:after="480"/>
        <w:ind w:left="567" w:firstLine="567"/>
        <w:rPr>
          <w:rFonts w:ascii="Times New Roman CYR" w:hAnsi="Times New Roman CYR"/>
        </w:rPr>
      </w:pPr>
    </w:p>
    <w:p w:rsidR="00905CD0" w:rsidRPr="00354D25" w:rsidRDefault="00905CD0" w:rsidP="00F27871">
      <w:pPr>
        <w:pStyle w:val="ac"/>
        <w:spacing w:after="480"/>
        <w:ind w:left="567" w:firstLine="567"/>
        <w:rPr>
          <w:rFonts w:ascii="Times New Roman CYR" w:hAnsi="Times New Roman CYR"/>
        </w:rPr>
      </w:pPr>
    </w:p>
    <w:p w:rsidR="002F087B" w:rsidRPr="00D46F33" w:rsidRDefault="002F087B" w:rsidP="002E3BAF">
      <w:pPr>
        <w:pStyle w:val="5"/>
        <w:jc w:val="center"/>
        <w:rPr>
          <w:sz w:val="28"/>
          <w:szCs w:val="28"/>
          <w:lang w:val="uk-UA"/>
        </w:rPr>
      </w:pPr>
      <w:r w:rsidRPr="00D46F33">
        <w:rPr>
          <w:sz w:val="28"/>
          <w:szCs w:val="28"/>
          <w:lang w:val="uk-UA"/>
        </w:rPr>
        <w:t>СТАТИСТИЧНИЙ КЛАСИФІКАТОР</w:t>
      </w:r>
      <w:r w:rsidR="009C7224" w:rsidRPr="00D46F33">
        <w:rPr>
          <w:sz w:val="28"/>
          <w:szCs w:val="28"/>
          <w:lang w:val="uk-UA"/>
        </w:rPr>
        <w:t xml:space="preserve"> </w:t>
      </w:r>
      <w:r w:rsidRPr="00D46F33">
        <w:rPr>
          <w:sz w:val="28"/>
          <w:szCs w:val="28"/>
          <w:lang w:val="uk-UA"/>
        </w:rPr>
        <w:t>ОРГАНІВ ДЕРЖАВНОГО УПРАВЛІННЯ</w:t>
      </w:r>
    </w:p>
    <w:p w:rsidR="009C7224" w:rsidRPr="00D46F33" w:rsidRDefault="009C7224" w:rsidP="009C7224">
      <w:pPr>
        <w:rPr>
          <w:sz w:val="28"/>
          <w:szCs w:val="28"/>
          <w:lang w:val="uk-UA"/>
        </w:rPr>
      </w:pPr>
    </w:p>
    <w:p w:rsidR="002F087B" w:rsidRPr="00D46F33" w:rsidRDefault="002F087B" w:rsidP="002F087B">
      <w:pPr>
        <w:jc w:val="center"/>
        <w:rPr>
          <w:b/>
          <w:sz w:val="28"/>
          <w:szCs w:val="28"/>
          <w:lang w:val="uk-UA"/>
        </w:rPr>
      </w:pPr>
      <w:r w:rsidRPr="00D46F33">
        <w:rPr>
          <w:b/>
          <w:sz w:val="28"/>
          <w:szCs w:val="28"/>
          <w:lang w:val="uk-UA"/>
        </w:rPr>
        <w:t>(</w:t>
      </w:r>
      <w:r w:rsidR="00D46F33" w:rsidRPr="00D46F33">
        <w:rPr>
          <w:b/>
          <w:sz w:val="28"/>
          <w:szCs w:val="28"/>
          <w:lang w:val="uk-UA"/>
        </w:rPr>
        <w:t>С</w:t>
      </w:r>
      <w:r w:rsidRPr="00D46F33">
        <w:rPr>
          <w:b/>
          <w:sz w:val="28"/>
          <w:szCs w:val="28"/>
          <w:lang w:val="uk-UA"/>
        </w:rPr>
        <w:t>КОДУ)</w:t>
      </w:r>
    </w:p>
    <w:p w:rsidR="002F087B" w:rsidRPr="00DF06C9" w:rsidRDefault="002F087B" w:rsidP="002F087B">
      <w:pPr>
        <w:jc w:val="center"/>
        <w:rPr>
          <w:sz w:val="40"/>
          <w:szCs w:val="40"/>
          <w:lang w:val="uk-UA"/>
        </w:rPr>
      </w:pPr>
    </w:p>
    <w:p w:rsidR="006D5FFD" w:rsidRPr="00D373AA" w:rsidRDefault="006D5FFD" w:rsidP="006D5FFD">
      <w:pPr>
        <w:pStyle w:val="ac"/>
        <w:ind w:firstLine="567"/>
        <w:rPr>
          <w:rFonts w:ascii="Times New Roman CYR" w:hAnsi="Times New Roman CYR"/>
        </w:rPr>
      </w:pPr>
      <w:r w:rsidRPr="00354D25">
        <w:rPr>
          <w:rFonts w:ascii="Times New Roman CYR" w:hAnsi="Times New Roman CYR"/>
        </w:rPr>
        <w:br/>
      </w:r>
      <w:r>
        <w:rPr>
          <w:rFonts w:ascii="Times New Roman CYR" w:hAnsi="Times New Roman CYR"/>
        </w:rPr>
        <w:t xml:space="preserve"> </w:t>
      </w:r>
    </w:p>
    <w:p w:rsidR="006D5FFD" w:rsidRPr="00354D25" w:rsidRDefault="006D5FFD" w:rsidP="006D5FFD">
      <w:pPr>
        <w:pStyle w:val="ac"/>
        <w:spacing w:after="480"/>
        <w:ind w:firstLine="567"/>
        <w:rPr>
          <w:rFonts w:ascii="Times New Roman CYR" w:hAnsi="Times New Roman CYR"/>
        </w:rPr>
      </w:pPr>
    </w:p>
    <w:p w:rsidR="006D5FFD" w:rsidRPr="00354D25" w:rsidRDefault="006D5FFD" w:rsidP="006D5FFD">
      <w:pPr>
        <w:pStyle w:val="ac"/>
        <w:spacing w:after="480"/>
        <w:ind w:firstLine="567"/>
        <w:jc w:val="left"/>
        <w:rPr>
          <w:rFonts w:ascii="Times New Roman CYR" w:hAnsi="Times New Roman CYR"/>
        </w:rPr>
      </w:pPr>
    </w:p>
    <w:p w:rsidR="006D5FFD" w:rsidRDefault="006D5FFD" w:rsidP="006D5FFD">
      <w:pPr>
        <w:pStyle w:val="ac"/>
        <w:ind w:firstLine="567"/>
        <w:rPr>
          <w:rFonts w:ascii="Times New Roman CYR" w:hAnsi="Times New Roman CYR"/>
        </w:rPr>
      </w:pPr>
    </w:p>
    <w:p w:rsidR="002F7A01" w:rsidRDefault="002F7A01" w:rsidP="006D5FFD">
      <w:pPr>
        <w:pStyle w:val="ac"/>
        <w:ind w:firstLine="567"/>
        <w:rPr>
          <w:rFonts w:ascii="Times New Roman CYR" w:hAnsi="Times New Roman CYR"/>
        </w:rPr>
      </w:pPr>
    </w:p>
    <w:p w:rsidR="002F7A01" w:rsidRDefault="002F7A01" w:rsidP="006D5FFD">
      <w:pPr>
        <w:pStyle w:val="ac"/>
        <w:ind w:firstLine="567"/>
        <w:rPr>
          <w:rFonts w:ascii="Times New Roman CYR" w:hAnsi="Times New Roman CYR"/>
        </w:rPr>
      </w:pPr>
    </w:p>
    <w:p w:rsidR="002F7A01" w:rsidRPr="00354D25" w:rsidRDefault="002F7A01" w:rsidP="006D5FFD">
      <w:pPr>
        <w:pStyle w:val="ac"/>
        <w:ind w:firstLine="567"/>
        <w:rPr>
          <w:rFonts w:ascii="Times New Roman CYR" w:hAnsi="Times New Roman CYR"/>
        </w:rPr>
      </w:pPr>
    </w:p>
    <w:p w:rsidR="006D5FFD" w:rsidRDefault="006D5FFD" w:rsidP="006D5FFD">
      <w:pPr>
        <w:pStyle w:val="ac"/>
        <w:ind w:firstLine="567"/>
        <w:rPr>
          <w:rFonts w:ascii="Times New Roman CYR" w:hAnsi="Times New Roman CYR"/>
        </w:rPr>
      </w:pPr>
    </w:p>
    <w:p w:rsidR="006D5FFD" w:rsidRPr="00354D25" w:rsidRDefault="006D5FFD" w:rsidP="006D5FFD">
      <w:pPr>
        <w:pStyle w:val="ac"/>
        <w:ind w:firstLine="567"/>
        <w:rPr>
          <w:rFonts w:ascii="Times New Roman CYR" w:hAnsi="Times New Roman CYR"/>
        </w:rPr>
      </w:pPr>
    </w:p>
    <w:p w:rsidR="006D5FFD" w:rsidRPr="00354D25" w:rsidRDefault="006D5FFD" w:rsidP="006D5FFD">
      <w:pPr>
        <w:pStyle w:val="ac"/>
        <w:ind w:firstLine="567"/>
        <w:rPr>
          <w:rFonts w:ascii="Times New Roman CYR" w:hAnsi="Times New Roman CYR"/>
        </w:rPr>
      </w:pPr>
    </w:p>
    <w:p w:rsidR="006D5FFD" w:rsidRPr="00905CD0" w:rsidRDefault="006D5FFD" w:rsidP="002E3BAF">
      <w:pPr>
        <w:pStyle w:val="ac"/>
        <w:rPr>
          <w:rFonts w:ascii="Times New Roman CYR" w:hAnsi="Times New Roman CYR"/>
          <w:b w:val="0"/>
          <w:sz w:val="28"/>
          <w:szCs w:val="28"/>
        </w:rPr>
      </w:pPr>
      <w:r w:rsidRPr="00905CD0">
        <w:rPr>
          <w:rFonts w:ascii="Times New Roman CYR" w:hAnsi="Times New Roman CYR"/>
          <w:b w:val="0"/>
          <w:sz w:val="28"/>
          <w:szCs w:val="28"/>
        </w:rPr>
        <w:t xml:space="preserve">Київ </w:t>
      </w:r>
      <w:r w:rsidRPr="00905CD0">
        <w:rPr>
          <w:b w:val="0"/>
          <w:sz w:val="28"/>
          <w:szCs w:val="28"/>
        </w:rPr>
        <w:t>−</w:t>
      </w:r>
      <w:r w:rsidRPr="00905CD0">
        <w:rPr>
          <w:rFonts w:ascii="Times New Roman CYR" w:hAnsi="Times New Roman CYR"/>
          <w:b w:val="0"/>
          <w:sz w:val="28"/>
          <w:szCs w:val="28"/>
        </w:rPr>
        <w:t xml:space="preserve"> 2015</w:t>
      </w:r>
    </w:p>
    <w:p w:rsidR="006D5FFD" w:rsidRPr="00905CD0" w:rsidRDefault="006D5FFD" w:rsidP="006D5FFD">
      <w:pPr>
        <w:pStyle w:val="ac"/>
        <w:ind w:firstLine="567"/>
        <w:rPr>
          <w:rFonts w:ascii="Times New Roman CYR" w:hAnsi="Times New Roman CYR"/>
          <w:b w:val="0"/>
          <w:sz w:val="28"/>
          <w:szCs w:val="28"/>
        </w:rPr>
      </w:pPr>
    </w:p>
    <w:p w:rsidR="006D5FFD" w:rsidRDefault="006D5FFD" w:rsidP="006D5FFD">
      <w:pPr>
        <w:pStyle w:val="ac"/>
        <w:ind w:firstLine="567"/>
        <w:rPr>
          <w:rFonts w:ascii="Times New Roman CYR" w:hAnsi="Times New Roman CYR"/>
          <w:b w:val="0"/>
        </w:rPr>
      </w:pPr>
    </w:p>
    <w:p w:rsidR="00D06796" w:rsidRPr="00DF06C9" w:rsidRDefault="00D06796" w:rsidP="00D06796">
      <w:pPr>
        <w:jc w:val="center"/>
        <w:rPr>
          <w:b/>
          <w:bCs/>
          <w:sz w:val="28"/>
          <w:szCs w:val="28"/>
          <w:lang w:val="uk-UA"/>
        </w:rPr>
      </w:pPr>
      <w:r w:rsidRPr="00DF06C9">
        <w:rPr>
          <w:b/>
          <w:bCs/>
          <w:sz w:val="28"/>
          <w:szCs w:val="28"/>
          <w:lang w:val="uk-UA"/>
        </w:rPr>
        <w:lastRenderedPageBreak/>
        <w:t>ПЕРЕДМОВА</w:t>
      </w:r>
    </w:p>
    <w:p w:rsidR="00D06796" w:rsidRPr="00DF06C9" w:rsidRDefault="00D06796" w:rsidP="00D06796">
      <w:pPr>
        <w:jc w:val="center"/>
        <w:rPr>
          <w:b/>
          <w:bCs/>
          <w:sz w:val="28"/>
          <w:szCs w:val="28"/>
          <w:lang w:val="uk-UA"/>
        </w:rPr>
      </w:pPr>
    </w:p>
    <w:p w:rsidR="00D06796" w:rsidRPr="00DF06C9" w:rsidRDefault="00D06796" w:rsidP="00D06796">
      <w:pPr>
        <w:jc w:val="center"/>
        <w:rPr>
          <w:b/>
          <w:bCs/>
          <w:sz w:val="28"/>
          <w:szCs w:val="28"/>
          <w:lang w:val="uk-UA"/>
        </w:rPr>
      </w:pPr>
    </w:p>
    <w:p w:rsidR="00D06796" w:rsidRPr="00905CD0" w:rsidRDefault="00D06796" w:rsidP="00905CD0">
      <w:pPr>
        <w:pStyle w:val="af2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905CD0">
        <w:rPr>
          <w:sz w:val="28"/>
          <w:szCs w:val="28"/>
          <w:lang w:val="uk-UA"/>
        </w:rPr>
        <w:t>РОЗРОБЛЕНО: відділ статистичних класифікацій департаменту статистичн</w:t>
      </w:r>
      <w:r w:rsidR="00E148BF" w:rsidRPr="00905CD0">
        <w:rPr>
          <w:sz w:val="28"/>
          <w:szCs w:val="28"/>
          <w:lang w:val="uk-UA"/>
        </w:rPr>
        <w:t>ої</w:t>
      </w:r>
      <w:r w:rsidRPr="00905CD0">
        <w:rPr>
          <w:sz w:val="28"/>
          <w:szCs w:val="28"/>
          <w:lang w:val="uk-UA"/>
        </w:rPr>
        <w:t xml:space="preserve"> </w:t>
      </w:r>
      <w:r w:rsidR="00C5260E" w:rsidRPr="00905CD0">
        <w:rPr>
          <w:sz w:val="28"/>
          <w:szCs w:val="28"/>
          <w:lang w:val="uk-UA"/>
        </w:rPr>
        <w:t>інфраструктури</w:t>
      </w:r>
      <w:r w:rsidR="00E148BF" w:rsidRPr="00905CD0">
        <w:rPr>
          <w:sz w:val="28"/>
          <w:szCs w:val="28"/>
          <w:lang w:val="uk-UA"/>
        </w:rPr>
        <w:t xml:space="preserve"> Держ</w:t>
      </w:r>
      <w:r w:rsidR="00517427" w:rsidRPr="00905CD0">
        <w:rPr>
          <w:sz w:val="28"/>
          <w:szCs w:val="28"/>
          <w:lang w:val="uk-UA"/>
        </w:rPr>
        <w:t>авної служби статистики України</w:t>
      </w:r>
    </w:p>
    <w:p w:rsidR="00DF3109" w:rsidRPr="00DF3109" w:rsidRDefault="00D06796" w:rsidP="00DF3109">
      <w:pPr>
        <w:numPr>
          <w:ilvl w:val="0"/>
          <w:numId w:val="1"/>
        </w:numPr>
        <w:spacing w:before="240"/>
        <w:ind w:left="714" w:hanging="357"/>
        <w:jc w:val="both"/>
        <w:rPr>
          <w:b/>
          <w:sz w:val="28"/>
          <w:szCs w:val="28"/>
          <w:lang w:val="uk-UA"/>
        </w:rPr>
      </w:pPr>
      <w:r w:rsidRPr="00DF06C9">
        <w:rPr>
          <w:sz w:val="28"/>
          <w:szCs w:val="28"/>
          <w:lang w:val="uk-UA"/>
        </w:rPr>
        <w:t>РОЗРОБНИК</w:t>
      </w:r>
      <w:r w:rsidR="00F27871">
        <w:rPr>
          <w:sz w:val="28"/>
          <w:szCs w:val="28"/>
          <w:lang w:val="uk-UA"/>
        </w:rPr>
        <w:t>И</w:t>
      </w:r>
      <w:r w:rsidRPr="00DF06C9">
        <w:rPr>
          <w:sz w:val="28"/>
          <w:szCs w:val="28"/>
          <w:lang w:val="uk-UA"/>
        </w:rPr>
        <w:t xml:space="preserve">: </w:t>
      </w:r>
      <w:r w:rsidR="006D5FFD" w:rsidRPr="00EA61F4">
        <w:rPr>
          <w:b/>
          <w:sz w:val="28"/>
          <w:szCs w:val="28"/>
          <w:lang w:val="uk-UA"/>
        </w:rPr>
        <w:t>Н. Корчоха</w:t>
      </w:r>
      <w:r w:rsidR="00DF3109">
        <w:rPr>
          <w:b/>
          <w:sz w:val="28"/>
          <w:szCs w:val="28"/>
          <w:lang w:val="uk-UA"/>
        </w:rPr>
        <w:t>, К</w:t>
      </w:r>
      <w:r w:rsidR="00DF3109" w:rsidRPr="00DF3109">
        <w:rPr>
          <w:b/>
          <w:sz w:val="28"/>
          <w:szCs w:val="28"/>
          <w:lang w:val="uk-UA"/>
        </w:rPr>
        <w:t>. Піліна</w:t>
      </w:r>
    </w:p>
    <w:p w:rsidR="00782D5D" w:rsidRDefault="001721D7" w:rsidP="00782D5D">
      <w:pPr>
        <w:numPr>
          <w:ilvl w:val="0"/>
          <w:numId w:val="1"/>
        </w:numPr>
        <w:spacing w:before="240"/>
        <w:ind w:left="714" w:hanging="35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ЗАТВЕРДЖЕНО:</w:t>
      </w:r>
      <w:r w:rsidR="00782D5D" w:rsidRPr="00DF06C9">
        <w:rPr>
          <w:sz w:val="28"/>
          <w:szCs w:val="28"/>
          <w:lang w:val="uk-UA"/>
        </w:rPr>
        <w:t xml:space="preserve"> наказом </w:t>
      </w:r>
      <w:r w:rsidR="00782D5D">
        <w:rPr>
          <w:sz w:val="28"/>
          <w:szCs w:val="28"/>
          <w:lang w:val="uk-UA"/>
        </w:rPr>
        <w:t>Державної служби статистики України</w:t>
      </w:r>
      <w:r w:rsidR="00782D5D" w:rsidRPr="00DF06C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           </w:t>
      </w:r>
      <w:r w:rsidR="00782D5D" w:rsidRPr="00DF06C9">
        <w:rPr>
          <w:sz w:val="28"/>
          <w:szCs w:val="28"/>
          <w:lang w:val="uk-UA"/>
        </w:rPr>
        <w:t xml:space="preserve">від </w:t>
      </w:r>
      <w:r w:rsidR="00782D5D">
        <w:rPr>
          <w:sz w:val="28"/>
          <w:szCs w:val="28"/>
          <w:lang w:val="uk-UA"/>
        </w:rPr>
        <w:t xml:space="preserve"> </w:t>
      </w:r>
      <w:r w:rsidR="005E3A30" w:rsidRPr="005E3A30">
        <w:rPr>
          <w:sz w:val="28"/>
          <w:szCs w:val="28"/>
          <w:lang w:val="uk-UA"/>
        </w:rPr>
        <w:t>16.11.</w:t>
      </w:r>
      <w:r w:rsidR="005E3A30" w:rsidRPr="005E3A30">
        <w:rPr>
          <w:sz w:val="28"/>
          <w:szCs w:val="28"/>
        </w:rPr>
        <w:t>2015</w:t>
      </w:r>
      <w:r w:rsidR="00782D5D" w:rsidRPr="00DF06C9">
        <w:rPr>
          <w:sz w:val="28"/>
          <w:szCs w:val="28"/>
          <w:lang w:val="uk-UA"/>
        </w:rPr>
        <w:t xml:space="preserve"> № </w:t>
      </w:r>
      <w:r w:rsidR="005E3A30" w:rsidRPr="005E3A30">
        <w:rPr>
          <w:sz w:val="28"/>
          <w:szCs w:val="28"/>
        </w:rPr>
        <w:t>330</w:t>
      </w:r>
    </w:p>
    <w:p w:rsidR="00782D5D" w:rsidRPr="00782D5D" w:rsidRDefault="00782D5D" w:rsidP="00782D5D">
      <w:pPr>
        <w:numPr>
          <w:ilvl w:val="0"/>
          <w:numId w:val="1"/>
        </w:numPr>
        <w:spacing w:before="240"/>
        <w:ind w:left="714" w:hanging="357"/>
        <w:jc w:val="both"/>
        <w:rPr>
          <w:sz w:val="28"/>
          <w:szCs w:val="28"/>
          <w:lang w:val="uk-UA"/>
        </w:rPr>
      </w:pPr>
      <w:r w:rsidRPr="00F27871">
        <w:rPr>
          <w:caps/>
          <w:sz w:val="28"/>
          <w:szCs w:val="28"/>
          <w:lang w:val="uk-UA"/>
        </w:rPr>
        <w:t xml:space="preserve">Дата </w:t>
      </w:r>
      <w:r w:rsidRPr="00F27871">
        <w:rPr>
          <w:caps/>
          <w:sz w:val="28"/>
          <w:szCs w:val="28"/>
        </w:rPr>
        <w:t> </w:t>
      </w:r>
      <w:r w:rsidRPr="00F27871">
        <w:rPr>
          <w:caps/>
          <w:sz w:val="28"/>
          <w:szCs w:val="28"/>
          <w:lang w:val="uk-UA"/>
        </w:rPr>
        <w:t>введення в дію</w:t>
      </w:r>
      <w:r w:rsidRPr="00F27871">
        <w:rPr>
          <w:sz w:val="28"/>
          <w:szCs w:val="28"/>
          <w:lang w:val="uk-UA"/>
        </w:rPr>
        <w:t xml:space="preserve">: </w:t>
      </w:r>
      <w:r w:rsidRPr="00F27871">
        <w:rPr>
          <w:sz w:val="28"/>
          <w:szCs w:val="28"/>
        </w:rPr>
        <w:t> </w:t>
      </w:r>
      <w:r w:rsidR="009151B8">
        <w:rPr>
          <w:sz w:val="28"/>
          <w:szCs w:val="28"/>
          <w:lang w:val="uk-UA"/>
        </w:rPr>
        <w:t>01</w:t>
      </w:r>
      <w:r>
        <w:rPr>
          <w:sz w:val="28"/>
          <w:szCs w:val="28"/>
          <w:lang w:val="uk-UA"/>
        </w:rPr>
        <w:t>.</w:t>
      </w:r>
      <w:r w:rsidR="009151B8">
        <w:rPr>
          <w:sz w:val="28"/>
          <w:szCs w:val="28"/>
          <w:lang w:val="uk-UA"/>
        </w:rPr>
        <w:t>1</w:t>
      </w:r>
      <w:r w:rsidR="005E3A30" w:rsidRPr="005E3A30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>.2015</w:t>
      </w:r>
      <w:bookmarkStart w:id="1" w:name="_GoBack"/>
      <w:bookmarkEnd w:id="1"/>
    </w:p>
    <w:p w:rsidR="00BB646E" w:rsidRPr="00BB646E" w:rsidRDefault="00BB646E" w:rsidP="00BB646E">
      <w:pPr>
        <w:numPr>
          <w:ilvl w:val="0"/>
          <w:numId w:val="1"/>
        </w:numPr>
        <w:spacing w:before="240"/>
        <w:ind w:left="714" w:hanging="35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СХВАЛЕНО: рішення Комісії з питань удосконалення методології та звітної документації Державної служби статистики України № 11                 від 07.10.2015</w:t>
      </w:r>
    </w:p>
    <w:p w:rsidR="00F27871" w:rsidRPr="00905CD0" w:rsidRDefault="00F27871" w:rsidP="00F27871">
      <w:pPr>
        <w:ind w:left="4320"/>
        <w:contextualSpacing/>
        <w:jc w:val="both"/>
        <w:rPr>
          <w:sz w:val="28"/>
          <w:szCs w:val="28"/>
          <w:lang w:val="uk-UA"/>
        </w:rPr>
      </w:pPr>
    </w:p>
    <w:p w:rsidR="008C0199" w:rsidRPr="00905CD0" w:rsidRDefault="008C0199" w:rsidP="006D5FFD">
      <w:pPr>
        <w:spacing w:before="240"/>
        <w:ind w:left="714"/>
        <w:jc w:val="both"/>
        <w:rPr>
          <w:lang w:val="uk-UA"/>
        </w:rPr>
      </w:pPr>
    </w:p>
    <w:p w:rsidR="00C103D2" w:rsidRDefault="005F169C" w:rsidP="00C103D2">
      <w:pPr>
        <w:tabs>
          <w:tab w:val="center" w:pos="5187"/>
          <w:tab w:val="left" w:pos="8610"/>
        </w:tabs>
        <w:spacing w:line="312" w:lineRule="auto"/>
        <w:ind w:firstLine="709"/>
        <w:jc w:val="center"/>
        <w:rPr>
          <w:b/>
          <w:sz w:val="26"/>
          <w:szCs w:val="26"/>
          <w:lang w:val="uk-UA"/>
        </w:rPr>
      </w:pPr>
      <w:r w:rsidRPr="00905CD0">
        <w:rPr>
          <w:lang w:val="uk-UA"/>
        </w:rPr>
        <w:br w:type="page"/>
      </w:r>
      <w:r w:rsidR="00C103D2" w:rsidRPr="00463BD1">
        <w:rPr>
          <w:b/>
          <w:sz w:val="26"/>
          <w:szCs w:val="26"/>
          <w:lang w:val="uk-UA"/>
        </w:rPr>
        <w:lastRenderedPageBreak/>
        <w:t>ЗМІСТ</w:t>
      </w:r>
    </w:p>
    <w:p w:rsidR="00C103D2" w:rsidRPr="00A65740" w:rsidRDefault="00EA61F4" w:rsidP="00C103D2">
      <w:pPr>
        <w:tabs>
          <w:tab w:val="center" w:pos="5187"/>
          <w:tab w:val="left" w:pos="8610"/>
        </w:tabs>
        <w:spacing w:line="312" w:lineRule="auto"/>
        <w:ind w:firstLine="709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C103D2" w:rsidRDefault="00C103D2" w:rsidP="00C103D2">
      <w:pPr>
        <w:tabs>
          <w:tab w:val="center" w:pos="5187"/>
          <w:tab w:val="left" w:pos="8610"/>
        </w:tabs>
        <w:spacing w:line="48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 </w:t>
      </w:r>
      <w:r w:rsidR="006671E4">
        <w:rPr>
          <w:sz w:val="28"/>
          <w:szCs w:val="28"/>
          <w:lang w:val="uk-UA"/>
        </w:rPr>
        <w:t xml:space="preserve"> </w:t>
      </w:r>
      <w:r w:rsidR="006628DF">
        <w:rPr>
          <w:sz w:val="28"/>
          <w:szCs w:val="28"/>
          <w:lang w:val="uk-UA"/>
        </w:rPr>
        <w:t>Сфера застосування….</w:t>
      </w:r>
      <w:r w:rsidRPr="00A65740">
        <w:rPr>
          <w:sz w:val="28"/>
          <w:szCs w:val="28"/>
          <w:lang w:val="uk-UA"/>
        </w:rPr>
        <w:t>………………………………………………</w:t>
      </w:r>
      <w:r>
        <w:rPr>
          <w:sz w:val="28"/>
          <w:szCs w:val="28"/>
          <w:lang w:val="uk-UA"/>
        </w:rPr>
        <w:t>.</w:t>
      </w:r>
      <w:r w:rsidRPr="00A65740">
        <w:rPr>
          <w:sz w:val="28"/>
          <w:szCs w:val="28"/>
          <w:lang w:val="uk-UA"/>
        </w:rPr>
        <w:t>…………</w:t>
      </w:r>
      <w:r>
        <w:rPr>
          <w:sz w:val="28"/>
          <w:szCs w:val="28"/>
          <w:lang w:val="uk-UA"/>
        </w:rPr>
        <w:t>…</w:t>
      </w:r>
      <w:r w:rsidRPr="00A65740">
        <w:rPr>
          <w:sz w:val="28"/>
          <w:szCs w:val="28"/>
          <w:lang w:val="uk-UA"/>
        </w:rPr>
        <w:t>4</w:t>
      </w:r>
    </w:p>
    <w:p w:rsidR="006628DF" w:rsidRPr="00A65740" w:rsidRDefault="006628DF" w:rsidP="00C103D2">
      <w:pPr>
        <w:tabs>
          <w:tab w:val="center" w:pos="5187"/>
          <w:tab w:val="left" w:pos="8610"/>
        </w:tabs>
        <w:spacing w:line="48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 </w:t>
      </w:r>
      <w:r w:rsidR="006671E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Мет</w:t>
      </w:r>
      <w:r w:rsidR="006671E4">
        <w:rPr>
          <w:sz w:val="28"/>
          <w:szCs w:val="28"/>
          <w:lang w:val="uk-UA"/>
        </w:rPr>
        <w:t>одологічні основи …………………………………</w:t>
      </w:r>
      <w:r>
        <w:rPr>
          <w:sz w:val="28"/>
          <w:szCs w:val="28"/>
          <w:lang w:val="uk-UA"/>
        </w:rPr>
        <w:t>……………………</w:t>
      </w:r>
      <w:r w:rsidR="006671E4">
        <w:rPr>
          <w:sz w:val="28"/>
          <w:szCs w:val="28"/>
          <w:lang w:val="uk-UA"/>
        </w:rPr>
        <w:t>...</w:t>
      </w:r>
      <w:r>
        <w:rPr>
          <w:sz w:val="28"/>
          <w:szCs w:val="28"/>
          <w:lang w:val="uk-UA"/>
        </w:rPr>
        <w:t>…..4</w:t>
      </w:r>
    </w:p>
    <w:p w:rsidR="00C103D2" w:rsidRPr="00A65740" w:rsidRDefault="006628DF" w:rsidP="00C103D2">
      <w:pPr>
        <w:tabs>
          <w:tab w:val="center" w:pos="5187"/>
          <w:tab w:val="left" w:pos="8610"/>
        </w:tabs>
        <w:spacing w:line="48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C103D2" w:rsidRPr="00A65740">
        <w:rPr>
          <w:sz w:val="28"/>
          <w:szCs w:val="28"/>
          <w:lang w:val="uk-UA"/>
        </w:rPr>
        <w:t xml:space="preserve"> </w:t>
      </w:r>
      <w:r w:rsidR="006671E4">
        <w:rPr>
          <w:sz w:val="28"/>
          <w:szCs w:val="28"/>
          <w:lang w:val="uk-UA"/>
        </w:rPr>
        <w:t xml:space="preserve"> </w:t>
      </w:r>
      <w:r w:rsidR="00C103D2">
        <w:rPr>
          <w:sz w:val="28"/>
          <w:szCs w:val="28"/>
          <w:lang w:val="uk-UA"/>
        </w:rPr>
        <w:t>Статистичний к</w:t>
      </w:r>
      <w:r w:rsidR="00C103D2" w:rsidRPr="00A65740">
        <w:rPr>
          <w:sz w:val="28"/>
          <w:szCs w:val="28"/>
          <w:lang w:val="uk-UA"/>
        </w:rPr>
        <w:t>ласифіка</w:t>
      </w:r>
      <w:r w:rsidR="00C103D2">
        <w:rPr>
          <w:sz w:val="28"/>
          <w:szCs w:val="28"/>
          <w:lang w:val="uk-UA"/>
        </w:rPr>
        <w:t>тор</w:t>
      </w:r>
      <w:r w:rsidR="00C103D2" w:rsidRPr="00A65740">
        <w:rPr>
          <w:sz w:val="28"/>
          <w:szCs w:val="28"/>
          <w:lang w:val="uk-UA"/>
        </w:rPr>
        <w:t xml:space="preserve"> </w:t>
      </w:r>
      <w:r w:rsidR="00C103D2">
        <w:rPr>
          <w:sz w:val="28"/>
          <w:szCs w:val="28"/>
          <w:lang w:val="uk-UA"/>
        </w:rPr>
        <w:t>органів державного управління ……</w:t>
      </w:r>
      <w:r w:rsidR="00C103D2" w:rsidRPr="00A65740">
        <w:rPr>
          <w:sz w:val="28"/>
          <w:szCs w:val="28"/>
          <w:lang w:val="uk-UA"/>
        </w:rPr>
        <w:t>……</w:t>
      </w:r>
      <w:r w:rsidR="00C103D2">
        <w:rPr>
          <w:sz w:val="28"/>
          <w:szCs w:val="28"/>
          <w:lang w:val="uk-UA"/>
        </w:rPr>
        <w:t>……</w:t>
      </w:r>
      <w:r w:rsidR="006671E4">
        <w:rPr>
          <w:sz w:val="28"/>
          <w:szCs w:val="28"/>
          <w:lang w:val="uk-UA"/>
        </w:rPr>
        <w:t>..</w:t>
      </w:r>
      <w:r w:rsidR="00C103D2">
        <w:rPr>
          <w:sz w:val="28"/>
          <w:szCs w:val="28"/>
          <w:lang w:val="uk-UA"/>
        </w:rPr>
        <w:t xml:space="preserve">. </w:t>
      </w:r>
      <w:r w:rsidR="00C103D2" w:rsidRPr="00A65740">
        <w:rPr>
          <w:sz w:val="28"/>
          <w:szCs w:val="28"/>
          <w:lang w:val="uk-UA"/>
        </w:rPr>
        <w:t>6</w:t>
      </w:r>
    </w:p>
    <w:p w:rsidR="00502409" w:rsidRPr="003C4438" w:rsidRDefault="006628DF" w:rsidP="00C103D2">
      <w:pPr>
        <w:pStyle w:val="ae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DE7427" w:rsidRDefault="00502409" w:rsidP="00882517">
      <w:pPr>
        <w:pStyle w:val="5"/>
        <w:jc w:val="center"/>
        <w:rPr>
          <w:sz w:val="28"/>
          <w:szCs w:val="28"/>
          <w:lang w:val="uk-UA"/>
        </w:rPr>
      </w:pPr>
      <w:r>
        <w:rPr>
          <w:lang w:val="uk-UA"/>
        </w:rPr>
        <w:br w:type="page"/>
      </w:r>
      <w:r w:rsidR="006628DF">
        <w:rPr>
          <w:sz w:val="28"/>
          <w:szCs w:val="28"/>
          <w:lang w:val="uk-UA"/>
        </w:rPr>
        <w:lastRenderedPageBreak/>
        <w:t xml:space="preserve"> </w:t>
      </w:r>
      <w:r w:rsidR="00882517" w:rsidRPr="00D46F33">
        <w:rPr>
          <w:sz w:val="28"/>
          <w:szCs w:val="28"/>
          <w:lang w:val="uk-UA"/>
        </w:rPr>
        <w:t xml:space="preserve">СТАТИСТИЧНИЙ КЛАСИФІКАТОР </w:t>
      </w:r>
    </w:p>
    <w:p w:rsidR="00DE7427" w:rsidRDefault="00882517" w:rsidP="00882517">
      <w:pPr>
        <w:pStyle w:val="5"/>
        <w:jc w:val="center"/>
        <w:rPr>
          <w:sz w:val="28"/>
          <w:szCs w:val="28"/>
          <w:lang w:val="uk-UA"/>
        </w:rPr>
      </w:pPr>
      <w:r w:rsidRPr="00D46F33">
        <w:rPr>
          <w:sz w:val="28"/>
          <w:szCs w:val="28"/>
          <w:lang w:val="uk-UA"/>
        </w:rPr>
        <w:t>ОРГАНІВ ДЕРЖАВНОГО УПРАВЛІННЯ</w:t>
      </w:r>
    </w:p>
    <w:p w:rsidR="00882517" w:rsidRPr="00D46F33" w:rsidRDefault="00DE7427" w:rsidP="00882517">
      <w:pPr>
        <w:pStyle w:val="5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(СКОДУ)</w:t>
      </w:r>
    </w:p>
    <w:p w:rsidR="00882517" w:rsidRDefault="00882517" w:rsidP="00E411CA">
      <w:pPr>
        <w:autoSpaceDE w:val="0"/>
        <w:autoSpaceDN w:val="0"/>
        <w:adjustRightInd w:val="0"/>
        <w:spacing w:before="60"/>
        <w:ind w:firstLine="567"/>
        <w:rPr>
          <w:b/>
          <w:sz w:val="28"/>
          <w:szCs w:val="28"/>
          <w:lang w:val="uk-UA"/>
        </w:rPr>
      </w:pPr>
    </w:p>
    <w:p w:rsidR="003E7076" w:rsidRPr="003E7076" w:rsidRDefault="00EA61F4" w:rsidP="00E411CA">
      <w:pPr>
        <w:autoSpaceDE w:val="0"/>
        <w:autoSpaceDN w:val="0"/>
        <w:adjustRightInd w:val="0"/>
        <w:spacing w:before="60"/>
        <w:ind w:firstLine="567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1 </w:t>
      </w:r>
      <w:r w:rsidR="003E7076">
        <w:rPr>
          <w:b/>
          <w:bCs/>
          <w:sz w:val="28"/>
          <w:szCs w:val="28"/>
          <w:lang w:val="uk-UA"/>
        </w:rPr>
        <w:t>СФЕРА ЗАСТОСУВАННЯ</w:t>
      </w:r>
    </w:p>
    <w:p w:rsidR="00F36815" w:rsidRPr="000B40C3" w:rsidRDefault="00F36815" w:rsidP="003E7076">
      <w:pPr>
        <w:autoSpaceDE w:val="0"/>
        <w:autoSpaceDN w:val="0"/>
        <w:adjustRightInd w:val="0"/>
        <w:spacing w:before="60"/>
        <w:ind w:firstLine="567"/>
        <w:jc w:val="center"/>
        <w:rPr>
          <w:b/>
          <w:bCs/>
          <w:sz w:val="28"/>
          <w:szCs w:val="28"/>
          <w:lang w:val="uk-UA"/>
        </w:rPr>
      </w:pPr>
    </w:p>
    <w:p w:rsidR="00FD0D02" w:rsidRDefault="003E7076" w:rsidP="00BB646E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Статистичний к</w:t>
      </w:r>
      <w:r w:rsidR="00F36815" w:rsidRPr="00A65740">
        <w:rPr>
          <w:sz w:val="28"/>
          <w:szCs w:val="28"/>
          <w:lang w:val="uk-UA"/>
        </w:rPr>
        <w:t>ласифіка</w:t>
      </w:r>
      <w:r w:rsidR="00F36815">
        <w:rPr>
          <w:sz w:val="28"/>
          <w:szCs w:val="28"/>
          <w:lang w:val="uk-UA"/>
        </w:rPr>
        <w:t>тор</w:t>
      </w:r>
      <w:r w:rsidR="00F36815" w:rsidRPr="00A65740">
        <w:rPr>
          <w:sz w:val="28"/>
          <w:szCs w:val="28"/>
          <w:lang w:val="uk-UA"/>
        </w:rPr>
        <w:t xml:space="preserve"> органів державного управління (</w:t>
      </w:r>
      <w:r>
        <w:rPr>
          <w:sz w:val="28"/>
          <w:szCs w:val="28"/>
          <w:lang w:val="uk-UA"/>
        </w:rPr>
        <w:t>С</w:t>
      </w:r>
      <w:r w:rsidR="00F36815" w:rsidRPr="00A65740">
        <w:rPr>
          <w:sz w:val="28"/>
          <w:szCs w:val="28"/>
          <w:lang w:val="uk-UA"/>
        </w:rPr>
        <w:t>КОДУ)</w:t>
      </w:r>
      <w:r w:rsidR="00F36815" w:rsidRPr="000B40C3">
        <w:rPr>
          <w:sz w:val="28"/>
          <w:szCs w:val="28"/>
          <w:lang w:val="uk-UA"/>
        </w:rPr>
        <w:t xml:space="preserve"> є нормативно-технічним документом, який </w:t>
      </w:r>
      <w:r w:rsidR="00A00BAD">
        <w:rPr>
          <w:sz w:val="28"/>
          <w:szCs w:val="28"/>
          <w:lang w:val="uk-UA"/>
        </w:rPr>
        <w:t>використовую</w:t>
      </w:r>
      <w:r>
        <w:rPr>
          <w:sz w:val="28"/>
          <w:szCs w:val="28"/>
          <w:lang w:val="uk-UA"/>
        </w:rPr>
        <w:t xml:space="preserve">ть органи державної статистики </w:t>
      </w:r>
      <w:r w:rsidR="00F36815" w:rsidRPr="000B40C3">
        <w:rPr>
          <w:sz w:val="28"/>
          <w:szCs w:val="28"/>
          <w:lang w:val="uk-UA"/>
        </w:rPr>
        <w:t xml:space="preserve">для систематизації і впорядкування статистичної </w:t>
      </w:r>
      <w:r w:rsidR="00A00BAD">
        <w:rPr>
          <w:sz w:val="28"/>
          <w:szCs w:val="28"/>
          <w:lang w:val="uk-UA"/>
        </w:rPr>
        <w:t xml:space="preserve">інформації </w:t>
      </w:r>
      <w:r w:rsidR="00F36815" w:rsidRPr="000B40C3">
        <w:rPr>
          <w:sz w:val="28"/>
          <w:szCs w:val="28"/>
          <w:lang w:val="uk-UA"/>
        </w:rPr>
        <w:t>та адміністративн</w:t>
      </w:r>
      <w:r w:rsidR="00A00BAD">
        <w:rPr>
          <w:sz w:val="28"/>
          <w:szCs w:val="28"/>
          <w:lang w:val="uk-UA"/>
        </w:rPr>
        <w:t>их даних</w:t>
      </w:r>
      <w:r w:rsidR="0064723D">
        <w:rPr>
          <w:sz w:val="28"/>
          <w:szCs w:val="28"/>
          <w:lang w:val="uk-UA"/>
        </w:rPr>
        <w:t>,</w:t>
      </w:r>
      <w:r w:rsidR="00AC5CE5">
        <w:rPr>
          <w:sz w:val="28"/>
          <w:szCs w:val="28"/>
          <w:lang w:val="uk-UA"/>
        </w:rPr>
        <w:t xml:space="preserve"> необхідних для </w:t>
      </w:r>
      <w:r w:rsidR="0064723D">
        <w:rPr>
          <w:sz w:val="28"/>
          <w:szCs w:val="28"/>
          <w:lang w:val="uk-UA"/>
        </w:rPr>
        <w:t>забезпеч</w:t>
      </w:r>
      <w:r w:rsidR="00AC5CE5">
        <w:rPr>
          <w:sz w:val="28"/>
          <w:szCs w:val="28"/>
          <w:lang w:val="uk-UA"/>
        </w:rPr>
        <w:t>ення</w:t>
      </w:r>
      <w:r w:rsidR="00E270A7" w:rsidRPr="00A65740">
        <w:rPr>
          <w:sz w:val="28"/>
          <w:szCs w:val="28"/>
          <w:lang w:val="uk-UA"/>
        </w:rPr>
        <w:t xml:space="preserve"> облік</w:t>
      </w:r>
      <w:r w:rsidR="00AC5CE5">
        <w:rPr>
          <w:sz w:val="28"/>
          <w:szCs w:val="28"/>
          <w:lang w:val="uk-UA"/>
        </w:rPr>
        <w:t>у</w:t>
      </w:r>
      <w:r w:rsidR="00E270A7" w:rsidRPr="00A65740">
        <w:rPr>
          <w:sz w:val="28"/>
          <w:szCs w:val="28"/>
          <w:lang w:val="uk-UA"/>
        </w:rPr>
        <w:t xml:space="preserve"> і моніторинг</w:t>
      </w:r>
      <w:r w:rsidR="00AC5CE5">
        <w:rPr>
          <w:sz w:val="28"/>
          <w:szCs w:val="28"/>
          <w:lang w:val="uk-UA"/>
        </w:rPr>
        <w:t>у</w:t>
      </w:r>
      <w:r w:rsidR="00E270A7" w:rsidRPr="00A65740">
        <w:rPr>
          <w:sz w:val="28"/>
          <w:szCs w:val="28"/>
          <w:lang w:val="uk-UA"/>
        </w:rPr>
        <w:t xml:space="preserve"> об’єктів державної власності</w:t>
      </w:r>
      <w:r w:rsidR="002D1923">
        <w:rPr>
          <w:sz w:val="28"/>
          <w:szCs w:val="28"/>
          <w:lang w:val="uk-UA"/>
        </w:rPr>
        <w:t xml:space="preserve">. </w:t>
      </w:r>
    </w:p>
    <w:p w:rsidR="00FD0D02" w:rsidRDefault="00FD0D02" w:rsidP="00BB646E">
      <w:pPr>
        <w:ind w:firstLine="567"/>
        <w:jc w:val="both"/>
        <w:rPr>
          <w:sz w:val="28"/>
          <w:szCs w:val="28"/>
          <w:lang w:val="uk-UA"/>
        </w:rPr>
      </w:pPr>
      <w:r w:rsidRPr="00FD0D02">
        <w:rPr>
          <w:sz w:val="28"/>
          <w:szCs w:val="28"/>
          <w:lang w:val="uk-UA"/>
        </w:rPr>
        <w:t>Облік і моніторинг об’єктів державної власності здійснюється органами державної статистики відповідно до Положення про Єдиний державний реєстр підприємств та організацій України (ЄДРПОУ), затвердженого постановою Кабінету Мін</w:t>
      </w:r>
      <w:r w:rsidR="00EB634E">
        <w:rPr>
          <w:sz w:val="28"/>
          <w:szCs w:val="28"/>
          <w:lang w:val="uk-UA"/>
        </w:rPr>
        <w:t>істрів України від 22.01.1996</w:t>
      </w:r>
      <w:r w:rsidRPr="00FD0D02">
        <w:rPr>
          <w:sz w:val="28"/>
          <w:szCs w:val="28"/>
          <w:lang w:val="uk-UA"/>
        </w:rPr>
        <w:t xml:space="preserve"> № 118 (у редакції постанови Кабінету Мін</w:t>
      </w:r>
      <w:r w:rsidR="00EB634E">
        <w:rPr>
          <w:sz w:val="28"/>
          <w:szCs w:val="28"/>
          <w:lang w:val="uk-UA"/>
        </w:rPr>
        <w:t>істрів України від 22.06.2005</w:t>
      </w:r>
      <w:r w:rsidRPr="00FD0D02">
        <w:rPr>
          <w:sz w:val="28"/>
          <w:szCs w:val="28"/>
          <w:lang w:val="uk-UA"/>
        </w:rPr>
        <w:t xml:space="preserve"> № 499 із змінами), та на виконання Положення про Єдиний реєстр об’єктів державної власності, затвердженого постановою Кабінету Мін</w:t>
      </w:r>
      <w:r w:rsidR="00EB634E">
        <w:rPr>
          <w:sz w:val="28"/>
          <w:szCs w:val="28"/>
          <w:lang w:val="uk-UA"/>
        </w:rPr>
        <w:t>істрів України від 14.04.2004</w:t>
      </w:r>
      <w:r w:rsidRPr="00FD0D02">
        <w:rPr>
          <w:sz w:val="28"/>
          <w:szCs w:val="28"/>
          <w:lang w:val="uk-UA"/>
        </w:rPr>
        <w:t xml:space="preserve"> № 467, і Методики проведення інвентаризації об’єктів державної власності, затвердженої постановою Кабінету Міністрів України від 30.11.2005 № 1121.</w:t>
      </w:r>
    </w:p>
    <w:p w:rsidR="00A00BAD" w:rsidRDefault="002D1923" w:rsidP="00BB646E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СКОДУ застосовують у</w:t>
      </w:r>
      <w:r w:rsidR="00A00BAD">
        <w:rPr>
          <w:sz w:val="28"/>
          <w:szCs w:val="28"/>
          <w:lang w:val="uk-UA"/>
        </w:rPr>
        <w:t xml:space="preserve"> Є</w:t>
      </w:r>
      <w:r w:rsidR="001955F8">
        <w:rPr>
          <w:sz w:val="28"/>
          <w:szCs w:val="28"/>
          <w:lang w:val="uk-UA"/>
        </w:rPr>
        <w:t>диному державному реєстрі підприємств та організацій України (ЄДРПОУ).</w:t>
      </w:r>
      <w:r w:rsidR="00A00BAD">
        <w:rPr>
          <w:sz w:val="28"/>
          <w:szCs w:val="28"/>
          <w:lang w:val="uk-UA"/>
        </w:rPr>
        <w:t xml:space="preserve"> </w:t>
      </w:r>
    </w:p>
    <w:p w:rsidR="00E270A7" w:rsidRDefault="002E3BAF" w:rsidP="00BB646E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СКОДУ</w:t>
      </w:r>
      <w:r w:rsidR="00A00BAD">
        <w:rPr>
          <w:sz w:val="28"/>
          <w:szCs w:val="28"/>
          <w:lang w:val="uk-UA"/>
        </w:rPr>
        <w:t xml:space="preserve"> </w:t>
      </w:r>
      <w:r w:rsidR="00E270A7" w:rsidRPr="0035495E">
        <w:rPr>
          <w:sz w:val="28"/>
          <w:szCs w:val="28"/>
          <w:lang w:val="uk-UA"/>
        </w:rPr>
        <w:t>також може бути корисним для інших</w:t>
      </w:r>
      <w:r w:rsidR="00E270A7">
        <w:rPr>
          <w:lang w:val="uk-UA"/>
        </w:rPr>
        <w:t xml:space="preserve"> </w:t>
      </w:r>
      <w:r w:rsidR="00E270A7" w:rsidRPr="0035495E">
        <w:rPr>
          <w:sz w:val="28"/>
          <w:szCs w:val="28"/>
          <w:lang w:val="uk-UA"/>
        </w:rPr>
        <w:t>зацікавлених користувачів.</w:t>
      </w:r>
    </w:p>
    <w:p w:rsidR="003E7076" w:rsidRPr="005D27D6" w:rsidRDefault="003E7076" w:rsidP="003E7076">
      <w:pPr>
        <w:spacing w:after="120"/>
        <w:jc w:val="both"/>
        <w:rPr>
          <w:sz w:val="28"/>
          <w:szCs w:val="28"/>
          <w:lang w:val="uk-UA"/>
        </w:rPr>
      </w:pPr>
    </w:p>
    <w:p w:rsidR="003E7076" w:rsidRDefault="003E7076" w:rsidP="00E411CA">
      <w:pPr>
        <w:autoSpaceDE w:val="0"/>
        <w:autoSpaceDN w:val="0"/>
        <w:adjustRightInd w:val="0"/>
        <w:spacing w:before="60"/>
        <w:ind w:firstLine="567"/>
        <w:rPr>
          <w:b/>
          <w:sz w:val="28"/>
          <w:szCs w:val="28"/>
          <w:lang w:val="uk-UA"/>
        </w:rPr>
      </w:pPr>
      <w:r w:rsidRPr="006628DF">
        <w:rPr>
          <w:b/>
          <w:sz w:val="28"/>
          <w:szCs w:val="28"/>
          <w:lang w:val="uk-UA"/>
        </w:rPr>
        <w:t>2 МЕТОДОЛОГІЧНІ ОСНОВИ</w:t>
      </w:r>
    </w:p>
    <w:p w:rsidR="00A00BAD" w:rsidRDefault="00A00BAD" w:rsidP="00E411CA">
      <w:pPr>
        <w:autoSpaceDE w:val="0"/>
        <w:autoSpaceDN w:val="0"/>
        <w:adjustRightInd w:val="0"/>
        <w:spacing w:before="60"/>
        <w:ind w:firstLine="567"/>
        <w:rPr>
          <w:b/>
          <w:sz w:val="28"/>
          <w:szCs w:val="28"/>
          <w:lang w:val="uk-UA"/>
        </w:rPr>
      </w:pPr>
    </w:p>
    <w:p w:rsidR="006628DF" w:rsidRPr="00A00BAD" w:rsidRDefault="00A00BAD" w:rsidP="00BB646E">
      <w:pPr>
        <w:pStyle w:val="a6"/>
        <w:spacing w:after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</w:t>
      </w:r>
      <w:r w:rsidRPr="00A00BAD">
        <w:rPr>
          <w:sz w:val="28"/>
          <w:szCs w:val="28"/>
          <w:lang w:val="uk-UA"/>
        </w:rPr>
        <w:t>правління об’єктами державної власності</w:t>
      </w:r>
      <w:r w:rsidR="001670D1">
        <w:rPr>
          <w:sz w:val="28"/>
          <w:szCs w:val="28"/>
          <w:lang w:val="uk-UA"/>
        </w:rPr>
        <w:t xml:space="preserve"> здійснюється </w:t>
      </w:r>
      <w:r w:rsidR="001670D1" w:rsidRPr="001670D1">
        <w:rPr>
          <w:sz w:val="28"/>
          <w:szCs w:val="28"/>
          <w:lang w:val="uk-UA"/>
        </w:rPr>
        <w:t>Кабінетом Міністрів України та уповноваженими ним органами, іншими суб’єктами,</w:t>
      </w:r>
      <w:r w:rsidR="001670D1">
        <w:rPr>
          <w:sz w:val="28"/>
          <w:szCs w:val="28"/>
          <w:lang w:val="uk-UA"/>
        </w:rPr>
        <w:t xml:space="preserve"> відповідно до норм </w:t>
      </w:r>
      <w:r w:rsidR="001670D1" w:rsidRPr="001670D1">
        <w:rPr>
          <w:sz w:val="28"/>
          <w:szCs w:val="28"/>
          <w:lang w:val="uk-UA"/>
        </w:rPr>
        <w:t>Закон</w:t>
      </w:r>
      <w:r w:rsidR="001955F8">
        <w:rPr>
          <w:sz w:val="28"/>
          <w:szCs w:val="28"/>
          <w:lang w:val="uk-UA"/>
        </w:rPr>
        <w:t>у</w:t>
      </w:r>
      <w:r w:rsidR="001670D1" w:rsidRPr="001670D1">
        <w:rPr>
          <w:sz w:val="28"/>
          <w:szCs w:val="28"/>
          <w:lang w:val="uk-UA"/>
        </w:rPr>
        <w:t xml:space="preserve"> України </w:t>
      </w:r>
      <w:r w:rsidR="002E3BAF">
        <w:rPr>
          <w:sz w:val="28"/>
          <w:szCs w:val="28"/>
          <w:lang w:val="uk-UA"/>
        </w:rPr>
        <w:t>"</w:t>
      </w:r>
      <w:r w:rsidR="001670D1" w:rsidRPr="001670D1">
        <w:rPr>
          <w:sz w:val="28"/>
          <w:szCs w:val="28"/>
          <w:lang w:val="uk-UA"/>
        </w:rPr>
        <w:t>Про управління об’єктами державної власності</w:t>
      </w:r>
      <w:r w:rsidR="002E3BAF">
        <w:rPr>
          <w:sz w:val="28"/>
          <w:szCs w:val="28"/>
          <w:lang w:val="uk-UA"/>
        </w:rPr>
        <w:t>" та з урахуванням положень Цивільного кодексу України, інших законодавчих та нормативно-правових актів України</w:t>
      </w:r>
      <w:r w:rsidR="001670D1">
        <w:rPr>
          <w:sz w:val="28"/>
          <w:szCs w:val="28"/>
          <w:lang w:val="uk-UA"/>
        </w:rPr>
        <w:t xml:space="preserve">. Згідно із </w:t>
      </w:r>
      <w:r w:rsidR="00EB634E">
        <w:rPr>
          <w:sz w:val="28"/>
          <w:szCs w:val="28"/>
          <w:lang w:val="uk-UA"/>
        </w:rPr>
        <w:t>Законом</w:t>
      </w:r>
      <w:r w:rsidR="002E3BAF" w:rsidRPr="002E3BAF">
        <w:rPr>
          <w:sz w:val="28"/>
          <w:szCs w:val="28"/>
          <w:lang w:val="uk-UA"/>
        </w:rPr>
        <w:t xml:space="preserve"> України "Про управління об’єктами державної власності"</w:t>
      </w:r>
      <w:r w:rsidR="001670D1">
        <w:rPr>
          <w:sz w:val="28"/>
          <w:szCs w:val="28"/>
          <w:lang w:val="uk-UA"/>
        </w:rPr>
        <w:t xml:space="preserve"> у</w:t>
      </w:r>
      <w:r w:rsidR="001670D1" w:rsidRPr="00A00BAD">
        <w:rPr>
          <w:sz w:val="28"/>
          <w:szCs w:val="28"/>
          <w:lang w:val="uk-UA"/>
        </w:rPr>
        <w:t>правління об’єктами державної власності</w:t>
      </w:r>
      <w:r w:rsidR="001670D1">
        <w:rPr>
          <w:sz w:val="28"/>
          <w:szCs w:val="28"/>
          <w:lang w:val="uk-UA"/>
        </w:rPr>
        <w:t xml:space="preserve"> полягає у</w:t>
      </w:r>
      <w:r>
        <w:rPr>
          <w:sz w:val="28"/>
          <w:szCs w:val="28"/>
          <w:lang w:val="uk-UA"/>
        </w:rPr>
        <w:t xml:space="preserve"> реалізаці</w:t>
      </w:r>
      <w:r w:rsidR="001670D1">
        <w:rPr>
          <w:sz w:val="28"/>
          <w:szCs w:val="28"/>
          <w:lang w:val="uk-UA"/>
        </w:rPr>
        <w:t>ї</w:t>
      </w:r>
      <w:r w:rsidRPr="00A00BAD">
        <w:rPr>
          <w:sz w:val="28"/>
          <w:szCs w:val="28"/>
          <w:lang w:val="uk-UA"/>
        </w:rPr>
        <w:t xml:space="preserve"> прав держави як власника таких об’єктів, пов’язаних з володінням, користуванням і розпоряджанням ними, у межах, визначених законодавством України, з метою задоволення державних та суспільних потреб.</w:t>
      </w:r>
    </w:p>
    <w:p w:rsidR="00F36815" w:rsidRPr="00A65740" w:rsidRDefault="00F36815" w:rsidP="00BB646E">
      <w:pPr>
        <w:pStyle w:val="a6"/>
        <w:spacing w:after="0"/>
        <w:ind w:firstLine="567"/>
        <w:jc w:val="both"/>
        <w:rPr>
          <w:sz w:val="28"/>
          <w:szCs w:val="28"/>
          <w:lang w:val="uk-UA"/>
        </w:rPr>
      </w:pPr>
      <w:r w:rsidRPr="00A65740">
        <w:rPr>
          <w:sz w:val="28"/>
          <w:szCs w:val="28"/>
          <w:lang w:val="uk-UA"/>
        </w:rPr>
        <w:t>Об’єктами класифікації</w:t>
      </w:r>
      <w:r w:rsidR="00A00BAD">
        <w:rPr>
          <w:sz w:val="28"/>
          <w:szCs w:val="28"/>
          <w:lang w:val="uk-UA"/>
        </w:rPr>
        <w:t xml:space="preserve"> в</w:t>
      </w:r>
      <w:r w:rsidRPr="00A65740">
        <w:rPr>
          <w:sz w:val="28"/>
          <w:szCs w:val="28"/>
          <w:lang w:val="uk-UA"/>
        </w:rPr>
        <w:t xml:space="preserve"> </w:t>
      </w:r>
      <w:r w:rsidR="00F558DA">
        <w:rPr>
          <w:sz w:val="28"/>
          <w:szCs w:val="28"/>
          <w:lang w:val="uk-UA"/>
        </w:rPr>
        <w:t>С</w:t>
      </w:r>
      <w:r w:rsidRPr="00A65740">
        <w:rPr>
          <w:sz w:val="28"/>
          <w:szCs w:val="28"/>
          <w:lang w:val="uk-UA"/>
        </w:rPr>
        <w:t>КОДУ є</w:t>
      </w:r>
      <w:r w:rsidR="00A00BAD">
        <w:rPr>
          <w:sz w:val="28"/>
          <w:szCs w:val="28"/>
          <w:lang w:val="uk-UA"/>
        </w:rPr>
        <w:t xml:space="preserve"> органи державної влади</w:t>
      </w:r>
      <w:r w:rsidR="002E3BAF">
        <w:rPr>
          <w:sz w:val="28"/>
          <w:szCs w:val="28"/>
          <w:lang w:val="uk-UA"/>
        </w:rPr>
        <w:t xml:space="preserve"> </w:t>
      </w:r>
      <w:r w:rsidR="004B255E">
        <w:rPr>
          <w:sz w:val="28"/>
          <w:szCs w:val="28"/>
          <w:lang w:val="uk-UA"/>
        </w:rPr>
        <w:t xml:space="preserve">та </w:t>
      </w:r>
      <w:r w:rsidR="002E3BAF">
        <w:rPr>
          <w:sz w:val="28"/>
          <w:szCs w:val="28"/>
          <w:lang w:val="uk-UA"/>
        </w:rPr>
        <w:t>інші юридичні</w:t>
      </w:r>
      <w:r w:rsidR="004B255E">
        <w:rPr>
          <w:sz w:val="28"/>
          <w:szCs w:val="28"/>
          <w:lang w:val="uk-UA"/>
        </w:rPr>
        <w:t xml:space="preserve"> </w:t>
      </w:r>
      <w:r w:rsidR="002E3BAF">
        <w:rPr>
          <w:sz w:val="28"/>
          <w:szCs w:val="28"/>
          <w:lang w:val="uk-UA"/>
        </w:rPr>
        <w:t>особи</w:t>
      </w:r>
      <w:r w:rsidR="00A00BAD">
        <w:rPr>
          <w:sz w:val="28"/>
          <w:szCs w:val="28"/>
          <w:lang w:val="uk-UA"/>
        </w:rPr>
        <w:t>, які здійснюють управління об’єктами державної власності</w:t>
      </w:r>
      <w:r w:rsidR="004B255E">
        <w:rPr>
          <w:sz w:val="28"/>
          <w:szCs w:val="28"/>
          <w:lang w:val="uk-UA"/>
        </w:rPr>
        <w:t xml:space="preserve">  (далі - органи державного управління)</w:t>
      </w:r>
      <w:r w:rsidRPr="00A65740">
        <w:rPr>
          <w:sz w:val="28"/>
          <w:szCs w:val="28"/>
          <w:lang w:val="uk-UA"/>
        </w:rPr>
        <w:t>:</w:t>
      </w:r>
    </w:p>
    <w:p w:rsidR="00F36815" w:rsidRPr="00A65740" w:rsidRDefault="00F36815" w:rsidP="00BB646E">
      <w:pPr>
        <w:pStyle w:val="a6"/>
        <w:spacing w:after="0"/>
        <w:ind w:firstLine="567"/>
        <w:jc w:val="both"/>
        <w:rPr>
          <w:sz w:val="28"/>
          <w:szCs w:val="28"/>
          <w:lang w:val="uk-UA"/>
        </w:rPr>
      </w:pPr>
      <w:r w:rsidRPr="00A65740">
        <w:rPr>
          <w:sz w:val="28"/>
          <w:szCs w:val="28"/>
          <w:lang w:val="uk-UA"/>
        </w:rPr>
        <w:t xml:space="preserve">міністерства та інші центральні органи виконавчої влади (служби, агентства, інспекції, державні комітети тощо), органи державної влади зі спеціальним статусом, органи прокуратури, законодавчої та судової влади, інші </w:t>
      </w:r>
      <w:r w:rsidRPr="00A65740">
        <w:rPr>
          <w:sz w:val="28"/>
          <w:szCs w:val="28"/>
          <w:lang w:val="uk-UA"/>
        </w:rPr>
        <w:lastRenderedPageBreak/>
        <w:t xml:space="preserve">державні органи та установи, що забезпечують здійснення повноважень Президента України, Верховної Ради України та Кабінету Міністрів України; </w:t>
      </w:r>
    </w:p>
    <w:p w:rsidR="00F36815" w:rsidRPr="00A65740" w:rsidRDefault="00732C7E" w:rsidP="00BB646E">
      <w:pPr>
        <w:pStyle w:val="a6"/>
        <w:spacing w:after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державні </w:t>
      </w:r>
      <w:r w:rsidR="00024E39">
        <w:rPr>
          <w:sz w:val="28"/>
          <w:szCs w:val="28"/>
          <w:lang w:val="uk-UA"/>
        </w:rPr>
        <w:t>господарські об’єднання</w:t>
      </w:r>
      <w:r w:rsidR="002E3BAF" w:rsidRPr="002E3BAF">
        <w:rPr>
          <w:sz w:val="28"/>
          <w:szCs w:val="28"/>
          <w:lang w:val="uk-UA"/>
        </w:rPr>
        <w:t xml:space="preserve"> </w:t>
      </w:r>
      <w:r w:rsidR="002E3BAF">
        <w:rPr>
          <w:sz w:val="28"/>
          <w:szCs w:val="28"/>
          <w:lang w:val="uk-UA"/>
        </w:rPr>
        <w:t>(</w:t>
      </w:r>
      <w:r w:rsidR="002E3BAF" w:rsidRPr="00A65740">
        <w:rPr>
          <w:sz w:val="28"/>
          <w:szCs w:val="28"/>
          <w:lang w:val="uk-UA"/>
        </w:rPr>
        <w:t>державні корпорації</w:t>
      </w:r>
      <w:r w:rsidR="002E3BAF">
        <w:rPr>
          <w:sz w:val="28"/>
          <w:szCs w:val="28"/>
          <w:lang w:val="uk-UA"/>
        </w:rPr>
        <w:t>)</w:t>
      </w:r>
      <w:r w:rsidR="00024E39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державні </w:t>
      </w:r>
      <w:r w:rsidR="00024E39">
        <w:rPr>
          <w:sz w:val="28"/>
          <w:szCs w:val="28"/>
          <w:lang w:val="uk-UA"/>
        </w:rPr>
        <w:t>холдингові компанії</w:t>
      </w:r>
      <w:r w:rsidR="0088251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та інші державні господарські  організації</w:t>
      </w:r>
      <w:r w:rsidR="00F36815" w:rsidRPr="00A65740">
        <w:rPr>
          <w:sz w:val="28"/>
          <w:szCs w:val="28"/>
          <w:lang w:val="uk-UA"/>
        </w:rPr>
        <w:t xml:space="preserve">, державні наукові організації (Національна академія наук, галузеві академії), творчі спілки тощо, </w:t>
      </w:r>
      <w:r w:rsidR="00882517">
        <w:rPr>
          <w:sz w:val="28"/>
          <w:szCs w:val="28"/>
          <w:lang w:val="uk-UA"/>
        </w:rPr>
        <w:t>на які відповідними нормативно-правовими</w:t>
      </w:r>
      <w:r w:rsidR="00F36815" w:rsidRPr="00A65740">
        <w:rPr>
          <w:sz w:val="28"/>
          <w:szCs w:val="28"/>
          <w:lang w:val="uk-UA"/>
        </w:rPr>
        <w:t xml:space="preserve"> актами покладено функції з управління державним майном у визначеній сфері;</w:t>
      </w:r>
    </w:p>
    <w:p w:rsidR="00F36815" w:rsidRDefault="00F36815" w:rsidP="00BB646E">
      <w:pPr>
        <w:pStyle w:val="a6"/>
        <w:spacing w:after="0"/>
        <w:ind w:firstLine="567"/>
        <w:jc w:val="both"/>
        <w:rPr>
          <w:sz w:val="28"/>
          <w:szCs w:val="28"/>
          <w:lang w:val="uk-UA"/>
        </w:rPr>
      </w:pPr>
      <w:r w:rsidRPr="00A65740">
        <w:rPr>
          <w:sz w:val="28"/>
          <w:szCs w:val="28"/>
          <w:lang w:val="uk-UA"/>
        </w:rPr>
        <w:t xml:space="preserve">місцеві органи виконавчої влади та органи місцевого самоврядування. </w:t>
      </w:r>
    </w:p>
    <w:p w:rsidR="001670D1" w:rsidRDefault="00FD0D02" w:rsidP="00BB646E">
      <w:pPr>
        <w:pStyle w:val="a6"/>
        <w:spacing w:after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Надання</w:t>
      </w:r>
      <w:r w:rsidR="001670D1">
        <w:rPr>
          <w:sz w:val="28"/>
          <w:szCs w:val="28"/>
          <w:lang w:val="uk-UA"/>
        </w:rPr>
        <w:t xml:space="preserve"> класифікаційного коду </w:t>
      </w:r>
      <w:r w:rsidR="00AC5CE5">
        <w:rPr>
          <w:sz w:val="28"/>
          <w:szCs w:val="28"/>
          <w:lang w:val="uk-UA"/>
        </w:rPr>
        <w:t xml:space="preserve">за СКОДУ </w:t>
      </w:r>
      <w:r w:rsidR="001670D1">
        <w:rPr>
          <w:sz w:val="28"/>
          <w:szCs w:val="28"/>
          <w:lang w:val="uk-UA"/>
        </w:rPr>
        <w:t xml:space="preserve">здійснюється </w:t>
      </w:r>
      <w:r w:rsidR="005D22F6">
        <w:rPr>
          <w:sz w:val="28"/>
          <w:szCs w:val="28"/>
          <w:lang w:val="uk-UA"/>
        </w:rPr>
        <w:t xml:space="preserve">в ЄДРПОУ </w:t>
      </w:r>
      <w:r w:rsidR="001670D1">
        <w:rPr>
          <w:sz w:val="28"/>
          <w:szCs w:val="28"/>
          <w:lang w:val="uk-UA"/>
        </w:rPr>
        <w:t xml:space="preserve">для: </w:t>
      </w:r>
    </w:p>
    <w:p w:rsidR="001670D1" w:rsidRDefault="001670D1" w:rsidP="00BB646E">
      <w:pPr>
        <w:pStyle w:val="a6"/>
        <w:spacing w:after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органів державної влади</w:t>
      </w:r>
      <w:r w:rsidR="00882517">
        <w:rPr>
          <w:sz w:val="28"/>
          <w:szCs w:val="28"/>
          <w:lang w:val="uk-UA"/>
        </w:rPr>
        <w:t>, які</w:t>
      </w:r>
      <w:r>
        <w:rPr>
          <w:sz w:val="28"/>
          <w:szCs w:val="28"/>
          <w:lang w:val="uk-UA"/>
        </w:rPr>
        <w:t xml:space="preserve"> здійснюють управління об’єктами державної власності;</w:t>
      </w:r>
    </w:p>
    <w:p w:rsidR="002C20FF" w:rsidRPr="00AC5CE5" w:rsidRDefault="00BB646E" w:rsidP="00BB646E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юридичних осіб </w:t>
      </w:r>
      <w:r w:rsidR="00DD265A">
        <w:rPr>
          <w:sz w:val="28"/>
          <w:szCs w:val="28"/>
          <w:lang w:val="uk-UA"/>
        </w:rPr>
        <w:t>−</w:t>
      </w:r>
      <w:r w:rsidR="00A530EF" w:rsidRPr="00AC5CE5">
        <w:rPr>
          <w:sz w:val="28"/>
          <w:szCs w:val="28"/>
          <w:lang w:val="uk-UA"/>
        </w:rPr>
        <w:t xml:space="preserve"> державних підприємств, їх об’єднань, установ та організацій, інших господарських організацій</w:t>
      </w:r>
      <w:r w:rsidR="001670D1" w:rsidRPr="00AC5CE5">
        <w:rPr>
          <w:sz w:val="28"/>
          <w:szCs w:val="28"/>
          <w:lang w:val="uk-UA"/>
        </w:rPr>
        <w:t xml:space="preserve">, </w:t>
      </w:r>
      <w:r w:rsidR="002C20FF" w:rsidRPr="00AC5CE5">
        <w:rPr>
          <w:sz w:val="28"/>
          <w:szCs w:val="28"/>
          <w:lang w:val="uk-UA"/>
        </w:rPr>
        <w:t>щодо яких здійснюються корпоративні права держави, та/або господарських організацій, на балансі яких</w:t>
      </w:r>
      <w:r w:rsidR="00A530EF" w:rsidRPr="00AC5CE5">
        <w:rPr>
          <w:sz w:val="28"/>
          <w:szCs w:val="28"/>
          <w:lang w:val="uk-UA"/>
        </w:rPr>
        <w:t xml:space="preserve"> перебуває державне майно</w:t>
      </w:r>
      <w:r w:rsidR="002C20FF" w:rsidRPr="00AC5CE5">
        <w:rPr>
          <w:sz w:val="28"/>
          <w:szCs w:val="28"/>
          <w:lang w:val="uk-UA"/>
        </w:rPr>
        <w:t xml:space="preserve">. </w:t>
      </w:r>
    </w:p>
    <w:p w:rsidR="00FD0D02" w:rsidRDefault="00FD0D02" w:rsidP="00BB646E">
      <w:pPr>
        <w:pStyle w:val="a6"/>
        <w:spacing w:after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При визначенні </w:t>
      </w:r>
      <w:r w:rsidRPr="00FD0D02">
        <w:rPr>
          <w:sz w:val="28"/>
          <w:szCs w:val="28"/>
          <w:lang w:val="uk-UA"/>
        </w:rPr>
        <w:t>класифікаційного коду за СКОДУ</w:t>
      </w:r>
      <w:r>
        <w:rPr>
          <w:sz w:val="28"/>
          <w:szCs w:val="28"/>
          <w:lang w:val="uk-UA"/>
        </w:rPr>
        <w:t xml:space="preserve"> слід керуватись такими основними правилами:</w:t>
      </w:r>
    </w:p>
    <w:p w:rsidR="00F36815" w:rsidRPr="00A65740" w:rsidRDefault="00FD0D02" w:rsidP="00BB646E">
      <w:pPr>
        <w:pStyle w:val="a6"/>
        <w:spacing w:after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</w:t>
      </w:r>
      <w:r w:rsidR="00F36815" w:rsidRPr="00A65740">
        <w:rPr>
          <w:sz w:val="28"/>
          <w:szCs w:val="28"/>
          <w:lang w:val="uk-UA"/>
        </w:rPr>
        <w:t xml:space="preserve"> разі утворення нового органу державно</w:t>
      </w:r>
      <w:r w:rsidR="00ED3B6B">
        <w:rPr>
          <w:sz w:val="28"/>
          <w:szCs w:val="28"/>
          <w:lang w:val="uk-UA"/>
        </w:rPr>
        <w:t>го управління</w:t>
      </w:r>
      <w:r w:rsidR="00F36815" w:rsidRPr="00A65740">
        <w:rPr>
          <w:sz w:val="28"/>
          <w:szCs w:val="28"/>
          <w:lang w:val="uk-UA"/>
        </w:rPr>
        <w:t xml:space="preserve"> на базі кількох органів, що ліквідуються, новоствореному органу державно</w:t>
      </w:r>
      <w:r w:rsidR="00ED3B6B">
        <w:rPr>
          <w:sz w:val="28"/>
          <w:szCs w:val="28"/>
          <w:lang w:val="uk-UA"/>
        </w:rPr>
        <w:t>го</w:t>
      </w:r>
      <w:r w:rsidR="00F36815" w:rsidRPr="00A65740">
        <w:rPr>
          <w:sz w:val="28"/>
          <w:szCs w:val="28"/>
          <w:lang w:val="uk-UA"/>
        </w:rPr>
        <w:t xml:space="preserve"> </w:t>
      </w:r>
      <w:r w:rsidR="00ED3B6B">
        <w:rPr>
          <w:sz w:val="28"/>
          <w:szCs w:val="28"/>
          <w:lang w:val="uk-UA"/>
        </w:rPr>
        <w:t xml:space="preserve">управління </w:t>
      </w:r>
      <w:r w:rsidR="00F36815" w:rsidRPr="00A65740">
        <w:rPr>
          <w:sz w:val="28"/>
          <w:szCs w:val="28"/>
          <w:lang w:val="uk-UA"/>
        </w:rPr>
        <w:t>нада</w:t>
      </w:r>
      <w:r w:rsidR="005D22F6">
        <w:rPr>
          <w:sz w:val="28"/>
          <w:szCs w:val="28"/>
          <w:lang w:val="uk-UA"/>
        </w:rPr>
        <w:t>ють</w:t>
      </w:r>
      <w:r w:rsidR="00F36815" w:rsidRPr="00A65740">
        <w:rPr>
          <w:sz w:val="28"/>
          <w:szCs w:val="28"/>
          <w:lang w:val="uk-UA"/>
        </w:rPr>
        <w:t xml:space="preserve"> новий код за </w:t>
      </w:r>
      <w:r w:rsidR="00F558DA">
        <w:rPr>
          <w:sz w:val="28"/>
          <w:szCs w:val="28"/>
          <w:lang w:val="uk-UA"/>
        </w:rPr>
        <w:t>С</w:t>
      </w:r>
      <w:r w:rsidR="00F36815" w:rsidRPr="00A65740">
        <w:rPr>
          <w:sz w:val="28"/>
          <w:szCs w:val="28"/>
          <w:lang w:val="uk-UA"/>
        </w:rPr>
        <w:t>КОДУ</w:t>
      </w:r>
      <w:r>
        <w:rPr>
          <w:sz w:val="28"/>
          <w:szCs w:val="28"/>
          <w:lang w:val="uk-UA"/>
        </w:rPr>
        <w:t>;</w:t>
      </w:r>
    </w:p>
    <w:p w:rsidR="00F36815" w:rsidRPr="00A65740" w:rsidRDefault="00FD0D02" w:rsidP="00BB646E">
      <w:pPr>
        <w:pStyle w:val="a6"/>
        <w:spacing w:after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</w:t>
      </w:r>
      <w:r w:rsidR="00F36815" w:rsidRPr="00A65740">
        <w:rPr>
          <w:sz w:val="28"/>
          <w:szCs w:val="28"/>
          <w:lang w:val="uk-UA"/>
        </w:rPr>
        <w:t xml:space="preserve"> раз</w:t>
      </w:r>
      <w:r w:rsidR="00ED3B6B">
        <w:rPr>
          <w:sz w:val="28"/>
          <w:szCs w:val="28"/>
          <w:lang w:val="uk-UA"/>
        </w:rPr>
        <w:t>і зміни статусу органу державного</w:t>
      </w:r>
      <w:r w:rsidR="00F36815" w:rsidRPr="00A65740">
        <w:rPr>
          <w:sz w:val="28"/>
          <w:szCs w:val="28"/>
          <w:lang w:val="uk-UA"/>
        </w:rPr>
        <w:t xml:space="preserve"> </w:t>
      </w:r>
      <w:r w:rsidR="00ED3B6B">
        <w:rPr>
          <w:sz w:val="28"/>
          <w:szCs w:val="28"/>
          <w:lang w:val="uk-UA"/>
        </w:rPr>
        <w:t>управління</w:t>
      </w:r>
      <w:r w:rsidR="00F36815" w:rsidRPr="00A65740">
        <w:rPr>
          <w:sz w:val="28"/>
          <w:szCs w:val="28"/>
          <w:lang w:val="uk-UA"/>
        </w:rPr>
        <w:t xml:space="preserve"> або зміни його функцій зміню</w:t>
      </w:r>
      <w:r w:rsidR="005D22F6">
        <w:rPr>
          <w:sz w:val="28"/>
          <w:szCs w:val="28"/>
          <w:lang w:val="uk-UA"/>
        </w:rPr>
        <w:t>ють</w:t>
      </w:r>
      <w:r w:rsidR="00F36815" w:rsidRPr="00A65740">
        <w:rPr>
          <w:sz w:val="28"/>
          <w:szCs w:val="28"/>
          <w:lang w:val="uk-UA"/>
        </w:rPr>
        <w:t xml:space="preserve"> перш</w:t>
      </w:r>
      <w:r w:rsidR="005D22F6">
        <w:rPr>
          <w:sz w:val="28"/>
          <w:szCs w:val="28"/>
          <w:lang w:val="uk-UA"/>
        </w:rPr>
        <w:t>у</w:t>
      </w:r>
      <w:r w:rsidR="00F36815" w:rsidRPr="00A65740">
        <w:rPr>
          <w:sz w:val="28"/>
          <w:szCs w:val="28"/>
          <w:lang w:val="uk-UA"/>
        </w:rPr>
        <w:t xml:space="preserve"> цифр</w:t>
      </w:r>
      <w:r w:rsidR="005D22F6">
        <w:rPr>
          <w:sz w:val="28"/>
          <w:szCs w:val="28"/>
          <w:lang w:val="uk-UA"/>
        </w:rPr>
        <w:t xml:space="preserve">у </w:t>
      </w:r>
      <w:r w:rsidR="00F36815" w:rsidRPr="00A65740">
        <w:rPr>
          <w:sz w:val="28"/>
          <w:szCs w:val="28"/>
          <w:lang w:val="uk-UA"/>
        </w:rPr>
        <w:t xml:space="preserve">5-значного кодового позначення </w:t>
      </w:r>
      <w:r w:rsidR="00F558DA">
        <w:rPr>
          <w:sz w:val="28"/>
          <w:szCs w:val="28"/>
          <w:lang w:val="uk-UA"/>
        </w:rPr>
        <w:t>С</w:t>
      </w:r>
      <w:r w:rsidR="00F36815" w:rsidRPr="00A65740">
        <w:rPr>
          <w:sz w:val="28"/>
          <w:szCs w:val="28"/>
          <w:lang w:val="uk-UA"/>
        </w:rPr>
        <w:t>КОДУ цього органу</w:t>
      </w:r>
      <w:r>
        <w:rPr>
          <w:sz w:val="28"/>
          <w:szCs w:val="28"/>
          <w:lang w:val="uk-UA"/>
        </w:rPr>
        <w:t>;</w:t>
      </w:r>
    </w:p>
    <w:p w:rsidR="00F36815" w:rsidRDefault="005D22F6" w:rsidP="00BB646E">
      <w:pPr>
        <w:pStyle w:val="a6"/>
        <w:spacing w:after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</w:t>
      </w:r>
      <w:r w:rsidR="00AC5CE5">
        <w:rPr>
          <w:sz w:val="28"/>
          <w:szCs w:val="28"/>
          <w:lang w:val="uk-UA"/>
        </w:rPr>
        <w:t xml:space="preserve"> разі </w:t>
      </w:r>
      <w:r w:rsidR="00C213D6" w:rsidRPr="00A65740">
        <w:rPr>
          <w:sz w:val="28"/>
          <w:szCs w:val="28"/>
          <w:lang w:val="uk-UA"/>
        </w:rPr>
        <w:t xml:space="preserve">ліквідації чи реорганізації </w:t>
      </w:r>
      <w:r w:rsidR="00C213D6">
        <w:rPr>
          <w:sz w:val="28"/>
          <w:szCs w:val="28"/>
          <w:lang w:val="uk-UA"/>
        </w:rPr>
        <w:t>органу</w:t>
      </w:r>
      <w:r w:rsidR="00ED3B6B">
        <w:rPr>
          <w:sz w:val="28"/>
          <w:szCs w:val="28"/>
          <w:lang w:val="uk-UA"/>
        </w:rPr>
        <w:t xml:space="preserve"> державного</w:t>
      </w:r>
      <w:r w:rsidR="00C213D6" w:rsidRPr="00A65740">
        <w:rPr>
          <w:sz w:val="28"/>
          <w:szCs w:val="28"/>
          <w:lang w:val="uk-UA"/>
        </w:rPr>
        <w:t xml:space="preserve"> </w:t>
      </w:r>
      <w:r w:rsidR="00ED3B6B">
        <w:rPr>
          <w:sz w:val="28"/>
          <w:szCs w:val="28"/>
          <w:lang w:val="uk-UA"/>
        </w:rPr>
        <w:t>управління</w:t>
      </w:r>
      <w:r w:rsidR="00C213D6" w:rsidRPr="00A65740">
        <w:rPr>
          <w:sz w:val="28"/>
          <w:szCs w:val="28"/>
          <w:lang w:val="uk-UA"/>
        </w:rPr>
        <w:t xml:space="preserve"> </w:t>
      </w:r>
      <w:r w:rsidR="005640E0">
        <w:rPr>
          <w:sz w:val="28"/>
          <w:szCs w:val="28"/>
          <w:lang w:val="uk-UA"/>
        </w:rPr>
        <w:t>юридичні особи</w:t>
      </w:r>
      <w:r w:rsidR="00C213D6">
        <w:rPr>
          <w:sz w:val="28"/>
          <w:szCs w:val="28"/>
          <w:lang w:val="uk-UA"/>
        </w:rPr>
        <w:t xml:space="preserve">, </w:t>
      </w:r>
      <w:r w:rsidR="00F36815" w:rsidRPr="00A65740">
        <w:rPr>
          <w:sz w:val="28"/>
          <w:szCs w:val="28"/>
          <w:lang w:val="uk-UA"/>
        </w:rPr>
        <w:t xml:space="preserve">які </w:t>
      </w:r>
      <w:r w:rsidR="00C213D6">
        <w:rPr>
          <w:sz w:val="28"/>
          <w:szCs w:val="28"/>
          <w:lang w:val="uk-UA"/>
        </w:rPr>
        <w:t>знаходились у сфері його управління</w:t>
      </w:r>
      <w:r w:rsidR="00882517">
        <w:rPr>
          <w:sz w:val="28"/>
          <w:szCs w:val="28"/>
          <w:lang w:val="uk-UA"/>
        </w:rPr>
        <w:t>,</w:t>
      </w:r>
      <w:r w:rsidR="00C213D6">
        <w:rPr>
          <w:sz w:val="28"/>
          <w:szCs w:val="28"/>
          <w:lang w:val="uk-UA"/>
        </w:rPr>
        <w:t xml:space="preserve"> залишають </w:t>
      </w:r>
      <w:r w:rsidR="00C213D6" w:rsidRPr="00A65740">
        <w:rPr>
          <w:sz w:val="28"/>
          <w:szCs w:val="28"/>
          <w:lang w:val="uk-UA"/>
        </w:rPr>
        <w:t>за ліквідо</w:t>
      </w:r>
      <w:r w:rsidR="00882517">
        <w:rPr>
          <w:sz w:val="28"/>
          <w:szCs w:val="28"/>
          <w:lang w:val="uk-UA"/>
        </w:rPr>
        <w:t>ваним (реорганізованим) органом</w:t>
      </w:r>
      <w:r w:rsidR="00C213D6" w:rsidRPr="00A65740">
        <w:rPr>
          <w:sz w:val="28"/>
          <w:szCs w:val="28"/>
          <w:lang w:val="uk-UA"/>
        </w:rPr>
        <w:t xml:space="preserve"> до отримання інформації</w:t>
      </w:r>
      <w:r w:rsidR="00C213D6">
        <w:rPr>
          <w:sz w:val="28"/>
          <w:szCs w:val="28"/>
          <w:lang w:val="uk-UA"/>
        </w:rPr>
        <w:t xml:space="preserve"> щодо </w:t>
      </w:r>
      <w:r w:rsidR="00A7776F">
        <w:rPr>
          <w:sz w:val="28"/>
          <w:szCs w:val="28"/>
          <w:lang w:val="uk-UA"/>
        </w:rPr>
        <w:t>їх віднесення до новоствореного</w:t>
      </w:r>
      <w:r w:rsidR="008A11A3">
        <w:rPr>
          <w:sz w:val="28"/>
          <w:szCs w:val="28"/>
          <w:lang w:val="uk-UA"/>
        </w:rPr>
        <w:t>, п</w:t>
      </w:r>
      <w:r w:rsidR="00AC5CE5">
        <w:rPr>
          <w:sz w:val="28"/>
          <w:szCs w:val="28"/>
          <w:lang w:val="uk-UA"/>
        </w:rPr>
        <w:t xml:space="preserve">ісля чого </w:t>
      </w:r>
      <w:r w:rsidR="005640E0">
        <w:rPr>
          <w:sz w:val="28"/>
          <w:szCs w:val="28"/>
          <w:lang w:val="uk-UA"/>
        </w:rPr>
        <w:t xml:space="preserve">юридичним особам </w:t>
      </w:r>
      <w:r w:rsidR="00C213D6">
        <w:rPr>
          <w:sz w:val="28"/>
          <w:szCs w:val="28"/>
          <w:lang w:val="uk-UA"/>
        </w:rPr>
        <w:t>нада</w:t>
      </w:r>
      <w:r>
        <w:rPr>
          <w:sz w:val="28"/>
          <w:szCs w:val="28"/>
          <w:lang w:val="uk-UA"/>
        </w:rPr>
        <w:t>ють</w:t>
      </w:r>
      <w:r w:rsidR="00C213D6">
        <w:rPr>
          <w:sz w:val="28"/>
          <w:szCs w:val="28"/>
          <w:lang w:val="uk-UA"/>
        </w:rPr>
        <w:t xml:space="preserve"> код</w:t>
      </w:r>
      <w:r w:rsidR="00F36815" w:rsidRPr="00A65740">
        <w:rPr>
          <w:sz w:val="28"/>
          <w:szCs w:val="28"/>
          <w:lang w:val="uk-UA"/>
        </w:rPr>
        <w:t xml:space="preserve"> </w:t>
      </w:r>
      <w:r w:rsidR="00F558DA">
        <w:rPr>
          <w:sz w:val="28"/>
          <w:szCs w:val="28"/>
          <w:lang w:val="uk-UA"/>
        </w:rPr>
        <w:t>С</w:t>
      </w:r>
      <w:r w:rsidR="00F36815" w:rsidRPr="00A65740">
        <w:rPr>
          <w:sz w:val="28"/>
          <w:szCs w:val="28"/>
          <w:lang w:val="uk-UA"/>
        </w:rPr>
        <w:t>КОДУ</w:t>
      </w:r>
      <w:r w:rsidR="00C213D6">
        <w:rPr>
          <w:sz w:val="28"/>
          <w:szCs w:val="28"/>
          <w:lang w:val="uk-UA"/>
        </w:rPr>
        <w:t xml:space="preserve"> новоствореного органу державно</w:t>
      </w:r>
      <w:r w:rsidR="00ED3B6B">
        <w:rPr>
          <w:sz w:val="28"/>
          <w:szCs w:val="28"/>
          <w:lang w:val="uk-UA"/>
        </w:rPr>
        <w:t>го</w:t>
      </w:r>
      <w:r w:rsidR="00C213D6">
        <w:rPr>
          <w:sz w:val="28"/>
          <w:szCs w:val="28"/>
          <w:lang w:val="uk-UA"/>
        </w:rPr>
        <w:t xml:space="preserve"> </w:t>
      </w:r>
      <w:r w:rsidR="00ED3B6B">
        <w:rPr>
          <w:sz w:val="28"/>
          <w:szCs w:val="28"/>
          <w:lang w:val="uk-UA"/>
        </w:rPr>
        <w:t>управління</w:t>
      </w:r>
      <w:r w:rsidR="00F36815" w:rsidRPr="00A65740">
        <w:rPr>
          <w:sz w:val="28"/>
          <w:szCs w:val="28"/>
          <w:lang w:val="uk-UA"/>
        </w:rPr>
        <w:t>.</w:t>
      </w:r>
    </w:p>
    <w:p w:rsidR="006628DF" w:rsidRPr="00A65740" w:rsidRDefault="006628DF" w:rsidP="00BB646E">
      <w:pPr>
        <w:pStyle w:val="a6"/>
        <w:spacing w:after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Ведення СКОДУ здійснює департамент статистичної інфраструктури Державної служби статистики України.</w:t>
      </w:r>
    </w:p>
    <w:p w:rsidR="00F36815" w:rsidRDefault="00F36815" w:rsidP="00BB646E">
      <w:pPr>
        <w:pStyle w:val="a6"/>
        <w:spacing w:after="0"/>
        <w:ind w:firstLine="567"/>
        <w:jc w:val="both"/>
        <w:rPr>
          <w:sz w:val="28"/>
          <w:szCs w:val="28"/>
          <w:lang w:val="uk-UA"/>
        </w:rPr>
      </w:pPr>
      <w:r w:rsidRPr="00A65740">
        <w:rPr>
          <w:sz w:val="28"/>
          <w:szCs w:val="28"/>
          <w:lang w:val="uk-UA"/>
        </w:rPr>
        <w:t xml:space="preserve">Підставою для внесення змін або перегляду </w:t>
      </w:r>
      <w:r w:rsidR="00F558DA">
        <w:rPr>
          <w:sz w:val="28"/>
          <w:szCs w:val="28"/>
          <w:lang w:val="uk-UA"/>
        </w:rPr>
        <w:t>С</w:t>
      </w:r>
      <w:r w:rsidRPr="00A65740">
        <w:rPr>
          <w:sz w:val="28"/>
          <w:szCs w:val="28"/>
          <w:lang w:val="uk-UA"/>
        </w:rPr>
        <w:t>КОДУ є</w:t>
      </w:r>
      <w:r w:rsidR="00A530EF">
        <w:rPr>
          <w:sz w:val="28"/>
          <w:szCs w:val="28"/>
          <w:lang w:val="uk-UA"/>
        </w:rPr>
        <w:t xml:space="preserve"> акти чинного законодавства України щодо</w:t>
      </w:r>
      <w:r w:rsidRPr="00A65740">
        <w:rPr>
          <w:sz w:val="28"/>
          <w:szCs w:val="28"/>
          <w:lang w:val="uk-UA"/>
        </w:rPr>
        <w:t xml:space="preserve"> органів держ</w:t>
      </w:r>
      <w:r w:rsidR="00A530EF">
        <w:rPr>
          <w:sz w:val="28"/>
          <w:szCs w:val="28"/>
          <w:lang w:val="uk-UA"/>
        </w:rPr>
        <w:t xml:space="preserve">авного управління.  </w:t>
      </w:r>
    </w:p>
    <w:p w:rsidR="00F36815" w:rsidRPr="00A65740" w:rsidRDefault="005D22F6" w:rsidP="00E411CA">
      <w:pPr>
        <w:pStyle w:val="a6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Оновлена</w:t>
      </w:r>
      <w:r w:rsidR="00F36815" w:rsidRPr="00A65740">
        <w:rPr>
          <w:sz w:val="28"/>
          <w:szCs w:val="28"/>
          <w:lang w:val="uk-UA"/>
        </w:rPr>
        <w:t xml:space="preserve"> версія </w:t>
      </w:r>
      <w:r w:rsidR="00F558DA">
        <w:rPr>
          <w:sz w:val="28"/>
          <w:szCs w:val="28"/>
          <w:lang w:val="uk-UA"/>
        </w:rPr>
        <w:t>С</w:t>
      </w:r>
      <w:r w:rsidR="00F36815" w:rsidRPr="00A65740">
        <w:rPr>
          <w:sz w:val="28"/>
          <w:szCs w:val="28"/>
          <w:lang w:val="uk-UA"/>
        </w:rPr>
        <w:t>КОДУ розміщується на офіційному веб-сайті Державної служби статистики України.</w:t>
      </w:r>
    </w:p>
    <w:p w:rsidR="00F36815" w:rsidRPr="00A65740" w:rsidRDefault="00F36815" w:rsidP="00AA5EDB">
      <w:pPr>
        <w:pStyle w:val="a6"/>
        <w:jc w:val="both"/>
        <w:rPr>
          <w:sz w:val="28"/>
          <w:szCs w:val="28"/>
          <w:lang w:val="uk-UA"/>
        </w:rPr>
      </w:pPr>
    </w:p>
    <w:p w:rsidR="005F169C" w:rsidRPr="00537DE5" w:rsidRDefault="005F169C" w:rsidP="0039327E">
      <w:pPr>
        <w:jc w:val="right"/>
        <w:rPr>
          <w:lang w:val="uk-UA"/>
        </w:rPr>
      </w:pPr>
    </w:p>
    <w:sectPr w:rsidR="005F169C" w:rsidRPr="00537DE5" w:rsidSect="001E0C72">
      <w:headerReference w:type="default" r:id="rId10"/>
      <w:footerReference w:type="even" r:id="rId11"/>
      <w:footerReference w:type="default" r:id="rId12"/>
      <w:pgSz w:w="11906" w:h="16838"/>
      <w:pgMar w:top="1134" w:right="566" w:bottom="902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80D1B" w:rsidRDefault="00880D1B">
      <w:r>
        <w:separator/>
      </w:r>
    </w:p>
  </w:endnote>
  <w:endnote w:type="continuationSeparator" w:id="0">
    <w:p w:rsidR="00880D1B" w:rsidRDefault="00880D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169C" w:rsidRDefault="005F169C" w:rsidP="001A20AC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F169C" w:rsidRDefault="005F169C" w:rsidP="00AC4ABE">
    <w:pPr>
      <w:pStyle w:val="a3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49034658"/>
      <w:docPartObj>
        <w:docPartGallery w:val="Page Numbers (Bottom of Page)"/>
        <w:docPartUnique/>
      </w:docPartObj>
    </w:sdtPr>
    <w:sdtEndPr/>
    <w:sdtContent>
      <w:p w:rsidR="001E0C72" w:rsidRDefault="001E0C72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F3109" w:rsidRPr="00DF3109">
          <w:rPr>
            <w:noProof/>
            <w:lang w:val="uk-UA"/>
          </w:rPr>
          <w:t>5</w:t>
        </w:r>
        <w:r>
          <w:fldChar w:fldCharType="end"/>
        </w:r>
      </w:p>
    </w:sdtContent>
  </w:sdt>
  <w:p w:rsidR="005F169C" w:rsidRPr="001A20AC" w:rsidRDefault="005F169C" w:rsidP="00AC4ABE">
    <w:pPr>
      <w:pStyle w:val="a3"/>
      <w:ind w:right="360"/>
      <w:rPr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80D1B" w:rsidRDefault="00880D1B">
      <w:r>
        <w:separator/>
      </w:r>
    </w:p>
  </w:footnote>
  <w:footnote w:type="continuationSeparator" w:id="0">
    <w:p w:rsidR="00880D1B" w:rsidRDefault="00880D1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169C" w:rsidRPr="00DB1695" w:rsidRDefault="005A2A06" w:rsidP="00DB1695">
    <w:pPr>
      <w:pStyle w:val="a7"/>
      <w:jc w:val="right"/>
      <w:rPr>
        <w:lang w:val="uk-UA"/>
      </w:rPr>
    </w:pPr>
    <w:r>
      <w:rPr>
        <w:lang w:val="uk-UA"/>
      </w:rPr>
      <w:t>С</w:t>
    </w:r>
    <w:r w:rsidR="00C103D2">
      <w:rPr>
        <w:lang w:val="uk-UA"/>
      </w:rPr>
      <w:t>КОДУ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E8B400E"/>
    <w:multiLevelType w:val="hybridMultilevel"/>
    <w:tmpl w:val="181C3D36"/>
    <w:lvl w:ilvl="0" w:tplc="8CA07844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5A92283"/>
    <w:multiLevelType w:val="hybridMultilevel"/>
    <w:tmpl w:val="AA786FB6"/>
    <w:lvl w:ilvl="0" w:tplc="ADA4F77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476371BC"/>
    <w:multiLevelType w:val="hybridMultilevel"/>
    <w:tmpl w:val="148C8BE6"/>
    <w:lvl w:ilvl="0" w:tplc="4B741600">
      <w:start w:val="1"/>
      <w:numFmt w:val="bullet"/>
      <w:lvlText w:val="-"/>
      <w:lvlJc w:val="left"/>
      <w:pPr>
        <w:ind w:left="720" w:hanging="360"/>
      </w:pPr>
      <w:rPr>
        <w:rFonts w:ascii="Times New Roman" w:eastAsia="TimesNewRomanPSMT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3CB4AF3"/>
    <w:multiLevelType w:val="hybridMultilevel"/>
    <w:tmpl w:val="2C48507A"/>
    <w:lvl w:ilvl="0" w:tplc="4CD633AE">
      <w:start w:val="2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">
    <w:nsid w:val="7F4972E7"/>
    <w:multiLevelType w:val="multilevel"/>
    <w:tmpl w:val="BCAEF1A6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72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1531"/>
        </w:tabs>
        <w:ind w:left="0" w:firstLine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0" w:firstLine="720"/>
      </w:pPr>
      <w:rPr>
        <w:rFonts w:hint="default"/>
      </w:rPr>
    </w:lvl>
    <w:lvl w:ilvl="3">
      <w:start w:val="1"/>
      <w:numFmt w:val="russianLower"/>
      <w:lvlText w:val="%4)"/>
      <w:lvlJc w:val="left"/>
      <w:pPr>
        <w:tabs>
          <w:tab w:val="num" w:pos="964"/>
        </w:tabs>
        <w:ind w:left="0" w:firstLine="720"/>
      </w:pPr>
      <w:rPr>
        <w:rFonts w:hint="default"/>
      </w:rPr>
    </w:lvl>
    <w:lvl w:ilvl="4">
      <w:start w:val="1"/>
      <w:numFmt w:val="decimal"/>
      <w:lvlText w:val="%1)"/>
      <w:lvlJc w:val="left"/>
      <w:pPr>
        <w:tabs>
          <w:tab w:val="num" w:pos="964"/>
        </w:tabs>
        <w:ind w:left="0" w:firstLine="7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720"/>
        </w:tabs>
        <w:ind w:left="0" w:firstLine="720"/>
      </w:pPr>
      <w:rPr>
        <w:rFonts w:hint="default"/>
        <w:lang w:val="uk-UA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"/>
  </w:num>
  <w:num w:numId="5">
    <w:abstractNumId w:val="3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N.Korchoha">
    <w15:presenceInfo w15:providerId="None" w15:userId="N.Korchoh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0199"/>
    <w:rsid w:val="000033DF"/>
    <w:rsid w:val="000147F9"/>
    <w:rsid w:val="00020885"/>
    <w:rsid w:val="00024E39"/>
    <w:rsid w:val="0003219F"/>
    <w:rsid w:val="000361F4"/>
    <w:rsid w:val="0005439F"/>
    <w:rsid w:val="0005564E"/>
    <w:rsid w:val="00060C09"/>
    <w:rsid w:val="000661F3"/>
    <w:rsid w:val="000674E6"/>
    <w:rsid w:val="000762E0"/>
    <w:rsid w:val="0008271C"/>
    <w:rsid w:val="000A23D1"/>
    <w:rsid w:val="000C0B47"/>
    <w:rsid w:val="000D1909"/>
    <w:rsid w:val="000D7724"/>
    <w:rsid w:val="000E1816"/>
    <w:rsid w:val="000E281F"/>
    <w:rsid w:val="000E614F"/>
    <w:rsid w:val="000E7D09"/>
    <w:rsid w:val="000F6B1D"/>
    <w:rsid w:val="0010299A"/>
    <w:rsid w:val="001111B5"/>
    <w:rsid w:val="0011416C"/>
    <w:rsid w:val="001148C6"/>
    <w:rsid w:val="00124FF3"/>
    <w:rsid w:val="001450CC"/>
    <w:rsid w:val="001552E2"/>
    <w:rsid w:val="001663D3"/>
    <w:rsid w:val="001670D1"/>
    <w:rsid w:val="00167B8B"/>
    <w:rsid w:val="001721D7"/>
    <w:rsid w:val="00176571"/>
    <w:rsid w:val="00185660"/>
    <w:rsid w:val="00185AD2"/>
    <w:rsid w:val="00194619"/>
    <w:rsid w:val="001955F8"/>
    <w:rsid w:val="00196843"/>
    <w:rsid w:val="001A067C"/>
    <w:rsid w:val="001A20AC"/>
    <w:rsid w:val="001C6831"/>
    <w:rsid w:val="001C76E6"/>
    <w:rsid w:val="001D05EC"/>
    <w:rsid w:val="001D0BF5"/>
    <w:rsid w:val="001E09CE"/>
    <w:rsid w:val="001E0C72"/>
    <w:rsid w:val="001E3AC9"/>
    <w:rsid w:val="001F1598"/>
    <w:rsid w:val="001F562B"/>
    <w:rsid w:val="002171DA"/>
    <w:rsid w:val="00223361"/>
    <w:rsid w:val="00230A77"/>
    <w:rsid w:val="00233489"/>
    <w:rsid w:val="0023456C"/>
    <w:rsid w:val="00236A4A"/>
    <w:rsid w:val="00236AFB"/>
    <w:rsid w:val="002648E1"/>
    <w:rsid w:val="00272FC1"/>
    <w:rsid w:val="00284126"/>
    <w:rsid w:val="00286191"/>
    <w:rsid w:val="002A5FEC"/>
    <w:rsid w:val="002B38C5"/>
    <w:rsid w:val="002C0938"/>
    <w:rsid w:val="002C20FF"/>
    <w:rsid w:val="002D1923"/>
    <w:rsid w:val="002E3BAF"/>
    <w:rsid w:val="002E43C5"/>
    <w:rsid w:val="002F087B"/>
    <w:rsid w:val="002F7A01"/>
    <w:rsid w:val="00302968"/>
    <w:rsid w:val="00306872"/>
    <w:rsid w:val="00307238"/>
    <w:rsid w:val="003240EB"/>
    <w:rsid w:val="003353AB"/>
    <w:rsid w:val="00340410"/>
    <w:rsid w:val="00350A09"/>
    <w:rsid w:val="0035237A"/>
    <w:rsid w:val="0035495E"/>
    <w:rsid w:val="003578EE"/>
    <w:rsid w:val="003610B3"/>
    <w:rsid w:val="00364A65"/>
    <w:rsid w:val="0038451A"/>
    <w:rsid w:val="0038632A"/>
    <w:rsid w:val="003917C7"/>
    <w:rsid w:val="0039327E"/>
    <w:rsid w:val="0039451D"/>
    <w:rsid w:val="0039465E"/>
    <w:rsid w:val="003973A8"/>
    <w:rsid w:val="003B4727"/>
    <w:rsid w:val="003C4438"/>
    <w:rsid w:val="003D3359"/>
    <w:rsid w:val="003E7076"/>
    <w:rsid w:val="003E7D3E"/>
    <w:rsid w:val="003F13F4"/>
    <w:rsid w:val="003F29A1"/>
    <w:rsid w:val="00401718"/>
    <w:rsid w:val="004073F2"/>
    <w:rsid w:val="00407987"/>
    <w:rsid w:val="00440997"/>
    <w:rsid w:val="0044577D"/>
    <w:rsid w:val="00455A63"/>
    <w:rsid w:val="00483116"/>
    <w:rsid w:val="00491145"/>
    <w:rsid w:val="00491EEB"/>
    <w:rsid w:val="004965BC"/>
    <w:rsid w:val="004B255E"/>
    <w:rsid w:val="004C1032"/>
    <w:rsid w:val="004C32F5"/>
    <w:rsid w:val="00502409"/>
    <w:rsid w:val="005056C6"/>
    <w:rsid w:val="00517427"/>
    <w:rsid w:val="005174F2"/>
    <w:rsid w:val="00523DE0"/>
    <w:rsid w:val="00524813"/>
    <w:rsid w:val="00537DE5"/>
    <w:rsid w:val="005460DF"/>
    <w:rsid w:val="00550D3E"/>
    <w:rsid w:val="005534EA"/>
    <w:rsid w:val="005640E0"/>
    <w:rsid w:val="00577243"/>
    <w:rsid w:val="00594134"/>
    <w:rsid w:val="005A2A06"/>
    <w:rsid w:val="005B7EC4"/>
    <w:rsid w:val="005D22F6"/>
    <w:rsid w:val="005E27D9"/>
    <w:rsid w:val="005E3A30"/>
    <w:rsid w:val="005F169C"/>
    <w:rsid w:val="00607243"/>
    <w:rsid w:val="006108FC"/>
    <w:rsid w:val="00611187"/>
    <w:rsid w:val="006125F8"/>
    <w:rsid w:val="00622D36"/>
    <w:rsid w:val="00625925"/>
    <w:rsid w:val="0063076F"/>
    <w:rsid w:val="006342EA"/>
    <w:rsid w:val="0064141E"/>
    <w:rsid w:val="006456D9"/>
    <w:rsid w:val="0064723D"/>
    <w:rsid w:val="006628DF"/>
    <w:rsid w:val="006671E4"/>
    <w:rsid w:val="006817C1"/>
    <w:rsid w:val="00682071"/>
    <w:rsid w:val="006825B8"/>
    <w:rsid w:val="00685CC4"/>
    <w:rsid w:val="006B1A05"/>
    <w:rsid w:val="006C48A3"/>
    <w:rsid w:val="006D07E4"/>
    <w:rsid w:val="006D4F48"/>
    <w:rsid w:val="006D5FFD"/>
    <w:rsid w:val="006D7D86"/>
    <w:rsid w:val="006F72A7"/>
    <w:rsid w:val="007264E3"/>
    <w:rsid w:val="00732C7E"/>
    <w:rsid w:val="00733A87"/>
    <w:rsid w:val="00735315"/>
    <w:rsid w:val="00736ED5"/>
    <w:rsid w:val="00760E07"/>
    <w:rsid w:val="007637EF"/>
    <w:rsid w:val="007661C9"/>
    <w:rsid w:val="0077345A"/>
    <w:rsid w:val="00777993"/>
    <w:rsid w:val="00782D5D"/>
    <w:rsid w:val="0078501C"/>
    <w:rsid w:val="007B218E"/>
    <w:rsid w:val="007B6B40"/>
    <w:rsid w:val="007B6C54"/>
    <w:rsid w:val="007C4E63"/>
    <w:rsid w:val="007C6215"/>
    <w:rsid w:val="007D13C8"/>
    <w:rsid w:val="007D4534"/>
    <w:rsid w:val="00801393"/>
    <w:rsid w:val="00805FC3"/>
    <w:rsid w:val="008240F2"/>
    <w:rsid w:val="00827FCF"/>
    <w:rsid w:val="00834EBA"/>
    <w:rsid w:val="008359E7"/>
    <w:rsid w:val="00866BCB"/>
    <w:rsid w:val="00880D1B"/>
    <w:rsid w:val="00882517"/>
    <w:rsid w:val="008852BB"/>
    <w:rsid w:val="00887E93"/>
    <w:rsid w:val="0089093F"/>
    <w:rsid w:val="00893B67"/>
    <w:rsid w:val="008A11A3"/>
    <w:rsid w:val="008A349C"/>
    <w:rsid w:val="008A6079"/>
    <w:rsid w:val="008B3D7C"/>
    <w:rsid w:val="008C0199"/>
    <w:rsid w:val="008C21D4"/>
    <w:rsid w:val="008C24D4"/>
    <w:rsid w:val="008C3298"/>
    <w:rsid w:val="008C3591"/>
    <w:rsid w:val="008E17D7"/>
    <w:rsid w:val="008E3257"/>
    <w:rsid w:val="008E69F5"/>
    <w:rsid w:val="008F312E"/>
    <w:rsid w:val="00905CD0"/>
    <w:rsid w:val="009151B8"/>
    <w:rsid w:val="00920769"/>
    <w:rsid w:val="00921352"/>
    <w:rsid w:val="0092497B"/>
    <w:rsid w:val="0092633A"/>
    <w:rsid w:val="009376AB"/>
    <w:rsid w:val="00942190"/>
    <w:rsid w:val="00944D8C"/>
    <w:rsid w:val="00954594"/>
    <w:rsid w:val="00970415"/>
    <w:rsid w:val="00982FF8"/>
    <w:rsid w:val="00983C2E"/>
    <w:rsid w:val="0098779F"/>
    <w:rsid w:val="009A200B"/>
    <w:rsid w:val="009A7CB6"/>
    <w:rsid w:val="009C52A6"/>
    <w:rsid w:val="009C7224"/>
    <w:rsid w:val="009E026A"/>
    <w:rsid w:val="009F4E1F"/>
    <w:rsid w:val="00A00BAD"/>
    <w:rsid w:val="00A03DB4"/>
    <w:rsid w:val="00A1327D"/>
    <w:rsid w:val="00A3159F"/>
    <w:rsid w:val="00A41491"/>
    <w:rsid w:val="00A453AE"/>
    <w:rsid w:val="00A530EF"/>
    <w:rsid w:val="00A659DA"/>
    <w:rsid w:val="00A6766C"/>
    <w:rsid w:val="00A73C4E"/>
    <w:rsid w:val="00A7776F"/>
    <w:rsid w:val="00A87908"/>
    <w:rsid w:val="00AA1780"/>
    <w:rsid w:val="00AA46E5"/>
    <w:rsid w:val="00AA5EDB"/>
    <w:rsid w:val="00AB6AB4"/>
    <w:rsid w:val="00AC0B83"/>
    <w:rsid w:val="00AC380A"/>
    <w:rsid w:val="00AC4A01"/>
    <w:rsid w:val="00AC4ABE"/>
    <w:rsid w:val="00AC5CE5"/>
    <w:rsid w:val="00AD69E2"/>
    <w:rsid w:val="00AE1812"/>
    <w:rsid w:val="00AE43AC"/>
    <w:rsid w:val="00AF528E"/>
    <w:rsid w:val="00AF700D"/>
    <w:rsid w:val="00B26F58"/>
    <w:rsid w:val="00B451AC"/>
    <w:rsid w:val="00B5162D"/>
    <w:rsid w:val="00B51BE1"/>
    <w:rsid w:val="00B52C97"/>
    <w:rsid w:val="00B54F45"/>
    <w:rsid w:val="00B55641"/>
    <w:rsid w:val="00B80524"/>
    <w:rsid w:val="00B850E3"/>
    <w:rsid w:val="00B90D21"/>
    <w:rsid w:val="00BA592C"/>
    <w:rsid w:val="00BB128B"/>
    <w:rsid w:val="00BB5A99"/>
    <w:rsid w:val="00BB646E"/>
    <w:rsid w:val="00BE1DD5"/>
    <w:rsid w:val="00BE79D8"/>
    <w:rsid w:val="00BF65D1"/>
    <w:rsid w:val="00C00681"/>
    <w:rsid w:val="00C016AC"/>
    <w:rsid w:val="00C103D2"/>
    <w:rsid w:val="00C20408"/>
    <w:rsid w:val="00C213D6"/>
    <w:rsid w:val="00C50C79"/>
    <w:rsid w:val="00C5260E"/>
    <w:rsid w:val="00C715C6"/>
    <w:rsid w:val="00CA2B95"/>
    <w:rsid w:val="00CA2C93"/>
    <w:rsid w:val="00CA5852"/>
    <w:rsid w:val="00CB6001"/>
    <w:rsid w:val="00CC5171"/>
    <w:rsid w:val="00CF32A6"/>
    <w:rsid w:val="00D06796"/>
    <w:rsid w:val="00D06BE8"/>
    <w:rsid w:val="00D36508"/>
    <w:rsid w:val="00D46F33"/>
    <w:rsid w:val="00D53F90"/>
    <w:rsid w:val="00D54343"/>
    <w:rsid w:val="00D62BAB"/>
    <w:rsid w:val="00D71A05"/>
    <w:rsid w:val="00D73585"/>
    <w:rsid w:val="00D8182C"/>
    <w:rsid w:val="00DA147F"/>
    <w:rsid w:val="00DB1695"/>
    <w:rsid w:val="00DB3B8D"/>
    <w:rsid w:val="00DB7D62"/>
    <w:rsid w:val="00DD265A"/>
    <w:rsid w:val="00DD575B"/>
    <w:rsid w:val="00DD7427"/>
    <w:rsid w:val="00DE7427"/>
    <w:rsid w:val="00DE78F2"/>
    <w:rsid w:val="00DF06C9"/>
    <w:rsid w:val="00DF3109"/>
    <w:rsid w:val="00E148BF"/>
    <w:rsid w:val="00E270A7"/>
    <w:rsid w:val="00E32543"/>
    <w:rsid w:val="00E411CA"/>
    <w:rsid w:val="00E42286"/>
    <w:rsid w:val="00E54EFD"/>
    <w:rsid w:val="00E610C6"/>
    <w:rsid w:val="00E8082C"/>
    <w:rsid w:val="00E91E04"/>
    <w:rsid w:val="00E94B9E"/>
    <w:rsid w:val="00E95AC4"/>
    <w:rsid w:val="00EA3E80"/>
    <w:rsid w:val="00EA61F4"/>
    <w:rsid w:val="00EB634E"/>
    <w:rsid w:val="00EB6FEE"/>
    <w:rsid w:val="00EC4941"/>
    <w:rsid w:val="00EC5DF1"/>
    <w:rsid w:val="00ED26C2"/>
    <w:rsid w:val="00ED3B6B"/>
    <w:rsid w:val="00ED7412"/>
    <w:rsid w:val="00EE71ED"/>
    <w:rsid w:val="00F0020C"/>
    <w:rsid w:val="00F016D5"/>
    <w:rsid w:val="00F01C15"/>
    <w:rsid w:val="00F04B2E"/>
    <w:rsid w:val="00F05821"/>
    <w:rsid w:val="00F1506C"/>
    <w:rsid w:val="00F15734"/>
    <w:rsid w:val="00F27871"/>
    <w:rsid w:val="00F36815"/>
    <w:rsid w:val="00F427BA"/>
    <w:rsid w:val="00F553CA"/>
    <w:rsid w:val="00F558DA"/>
    <w:rsid w:val="00F67E89"/>
    <w:rsid w:val="00F76D91"/>
    <w:rsid w:val="00F77259"/>
    <w:rsid w:val="00F9200A"/>
    <w:rsid w:val="00F96980"/>
    <w:rsid w:val="00FA2409"/>
    <w:rsid w:val="00FA3F1F"/>
    <w:rsid w:val="00FB31B8"/>
    <w:rsid w:val="00FB5882"/>
    <w:rsid w:val="00FC4B14"/>
    <w:rsid w:val="00FD0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40276DC1-E3FF-40C9-8CC8-300966AF47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0199"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8C019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8C019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5">
    <w:name w:val="heading 5"/>
    <w:basedOn w:val="a"/>
    <w:next w:val="a"/>
    <w:qFormat/>
    <w:rsid w:val="008C0199"/>
    <w:pPr>
      <w:keepNext/>
      <w:outlineLvl w:val="4"/>
    </w:pPr>
    <w:rPr>
      <w:b/>
      <w:sz w:val="20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8C0199"/>
    <w:pPr>
      <w:tabs>
        <w:tab w:val="center" w:pos="4819"/>
        <w:tab w:val="right" w:pos="9639"/>
      </w:tabs>
    </w:pPr>
  </w:style>
  <w:style w:type="character" w:styleId="a5">
    <w:name w:val="page number"/>
    <w:basedOn w:val="a0"/>
    <w:rsid w:val="008C0199"/>
  </w:style>
  <w:style w:type="paragraph" w:styleId="a6">
    <w:name w:val="Body Text"/>
    <w:basedOn w:val="a"/>
    <w:rsid w:val="008C0199"/>
    <w:pPr>
      <w:spacing w:after="120"/>
    </w:pPr>
  </w:style>
  <w:style w:type="paragraph" w:styleId="a7">
    <w:name w:val="header"/>
    <w:basedOn w:val="a"/>
    <w:rsid w:val="008C0199"/>
    <w:pPr>
      <w:tabs>
        <w:tab w:val="center" w:pos="4153"/>
        <w:tab w:val="right" w:pos="8306"/>
      </w:tabs>
    </w:pPr>
  </w:style>
  <w:style w:type="table" w:styleId="a8">
    <w:name w:val="Table Grid"/>
    <w:basedOn w:val="a1"/>
    <w:rsid w:val="004C32F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rmal (Web)"/>
    <w:basedOn w:val="a"/>
    <w:rsid w:val="004C32F5"/>
    <w:pPr>
      <w:spacing w:before="100" w:beforeAutospacing="1" w:after="100" w:afterAutospacing="1"/>
    </w:pPr>
  </w:style>
  <w:style w:type="paragraph" w:customStyle="1" w:styleId="aa">
    <w:name w:val="Знак Знак Знак Знак Знак Знак Знак Знак Знак"/>
    <w:basedOn w:val="a"/>
    <w:rsid w:val="00455A63"/>
    <w:pPr>
      <w:spacing w:after="160" w:line="240" w:lineRule="exact"/>
      <w:jc w:val="both"/>
    </w:pPr>
    <w:rPr>
      <w:rFonts w:ascii="Tahoma" w:hAnsi="Tahoma"/>
      <w:b/>
      <w:szCs w:val="20"/>
      <w:lang w:val="en-US" w:eastAsia="en-US"/>
    </w:rPr>
  </w:style>
  <w:style w:type="paragraph" w:styleId="ab">
    <w:name w:val="Block Text"/>
    <w:basedOn w:val="a"/>
    <w:rsid w:val="00185AD2"/>
    <w:pPr>
      <w:ind w:left="34" w:right="-107"/>
    </w:pPr>
    <w:rPr>
      <w:rFonts w:ascii="Times New Roman CYR" w:hAnsi="Times New Roman CYR"/>
      <w:sz w:val="20"/>
      <w:szCs w:val="20"/>
      <w:lang w:val="uk-UA"/>
    </w:rPr>
  </w:style>
  <w:style w:type="paragraph" w:styleId="ac">
    <w:name w:val="Title"/>
    <w:basedOn w:val="a"/>
    <w:link w:val="ad"/>
    <w:qFormat/>
    <w:rsid w:val="00185660"/>
    <w:pPr>
      <w:jc w:val="center"/>
    </w:pPr>
    <w:rPr>
      <w:b/>
      <w:sz w:val="32"/>
      <w:szCs w:val="20"/>
      <w:lang w:val="uk-UA"/>
    </w:rPr>
  </w:style>
  <w:style w:type="paragraph" w:styleId="ae">
    <w:name w:val="Plain Text"/>
    <w:basedOn w:val="a"/>
    <w:rsid w:val="000033DF"/>
    <w:rPr>
      <w:rFonts w:ascii="Courier New" w:hAnsi="Courier New" w:cs="Arial Unicode MS"/>
      <w:sz w:val="20"/>
      <w:szCs w:val="20"/>
      <w:lang w:val="uk-UA" w:bidi="my-MM"/>
    </w:rPr>
  </w:style>
  <w:style w:type="paragraph" w:customStyle="1" w:styleId="af">
    <w:name w:val="Знак Знак Знак"/>
    <w:basedOn w:val="a"/>
    <w:rsid w:val="000033DF"/>
    <w:pPr>
      <w:spacing w:after="160" w:line="240" w:lineRule="exact"/>
      <w:jc w:val="both"/>
    </w:pPr>
    <w:rPr>
      <w:rFonts w:ascii="Tahoma" w:hAnsi="Tahoma"/>
      <w:b/>
      <w:szCs w:val="20"/>
      <w:lang w:val="en-US" w:eastAsia="en-US"/>
    </w:rPr>
  </w:style>
  <w:style w:type="paragraph" w:styleId="af0">
    <w:name w:val="Balloon Text"/>
    <w:basedOn w:val="a"/>
    <w:link w:val="af1"/>
    <w:rsid w:val="006F72A7"/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link w:val="af0"/>
    <w:rsid w:val="006F72A7"/>
    <w:rPr>
      <w:rFonts w:ascii="Segoe UI" w:hAnsi="Segoe UI" w:cs="Segoe UI"/>
      <w:sz w:val="18"/>
      <w:szCs w:val="18"/>
      <w:lang w:val="ru-RU"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537DE5"/>
    <w:rPr>
      <w:sz w:val="24"/>
      <w:szCs w:val="24"/>
      <w:lang w:val="ru-RU" w:eastAsia="ru-RU"/>
    </w:rPr>
  </w:style>
  <w:style w:type="paragraph" w:styleId="af2">
    <w:name w:val="List Paragraph"/>
    <w:basedOn w:val="a"/>
    <w:uiPriority w:val="34"/>
    <w:qFormat/>
    <w:rsid w:val="00502409"/>
    <w:pPr>
      <w:ind w:left="720"/>
      <w:contextualSpacing/>
    </w:pPr>
  </w:style>
  <w:style w:type="character" w:customStyle="1" w:styleId="ad">
    <w:name w:val="Название Знак"/>
    <w:basedOn w:val="a0"/>
    <w:link w:val="ac"/>
    <w:locked/>
    <w:rsid w:val="006D5FFD"/>
    <w:rPr>
      <w:b/>
      <w:sz w:val="32"/>
      <w:lang w:eastAsia="ru-RU"/>
    </w:rPr>
  </w:style>
  <w:style w:type="paragraph" w:customStyle="1" w:styleId="Default">
    <w:name w:val="Default"/>
    <w:rsid w:val="006D5FFD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ГОСТ – сортування за іменами" Version="2003"/>
</file>

<file path=customXml/itemProps1.xml><?xml version="1.0" encoding="utf-8"?>
<ds:datastoreItem xmlns:ds="http://schemas.openxmlformats.org/officeDocument/2006/customXml" ds:itemID="{22903D10-D831-4D29-8518-D08944874B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198</TotalTime>
  <Pages>1</Pages>
  <Words>3282</Words>
  <Characters>1871</Characters>
  <Application>Microsoft Office Word</Application>
  <DocSecurity>0</DocSecurity>
  <Lines>15</Lines>
  <Paragraphs>10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НАЦІОНАЛЬНА СТАТИСТИЧНА КЛАСИФІКАЦІЯ</vt:lpstr>
      <vt:lpstr>НАЦІОНАЛЬНА СТАТИСТИЧНА КЛАСИФІКАЦІЯ</vt:lpstr>
    </vt:vector>
  </TitlesOfParts>
  <Company>dcs</Company>
  <LinksUpToDate>false</LinksUpToDate>
  <CharactersWithSpaces>5143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НАЦІОНАЛЬНА СТАТИСТИЧНА КЛАСИФІКАЦІЯ</dc:title>
  <dc:subject/>
  <dc:creator>user</dc:creator>
  <cp:keywords/>
  <dc:description/>
  <cp:lastModifiedBy>N.Korchoha</cp:lastModifiedBy>
  <cp:revision>9</cp:revision>
  <cp:lastPrinted>2015-11-18T12:27:00Z</cp:lastPrinted>
  <dcterms:created xsi:type="dcterms:W3CDTF">2015-10-22T10:49:00Z</dcterms:created>
  <dcterms:modified xsi:type="dcterms:W3CDTF">2015-11-18T12:29:00Z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